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90208B" w14:textId="36819A4B" w:rsidR="4A0F2126" w:rsidRPr="003A000E" w:rsidRDefault="4A0F2126" w:rsidP="003A000E">
      <w:pPr>
        <w:jc w:val="both"/>
      </w:pPr>
    </w:p>
    <w:tbl>
      <w:tblPr>
        <w:tblStyle w:val="Tabellenraster"/>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205045" w14:paraId="0FA39586" w14:textId="77777777" w:rsidTr="00D74AE1">
        <w:trPr>
          <w:trHeight w:hRule="exact" w:val="2948"/>
        </w:trPr>
        <w:tc>
          <w:tcPr>
            <w:tcW w:w="11185" w:type="dxa"/>
            <w:vAlign w:val="center"/>
          </w:tcPr>
          <w:p w14:paraId="4E50DFB9" w14:textId="77777777" w:rsidR="00974E99" w:rsidRPr="00205045" w:rsidRDefault="00974E99" w:rsidP="003A000E">
            <w:pPr>
              <w:pStyle w:val="Documenttype"/>
              <w:jc w:val="both"/>
            </w:pPr>
            <w:r w:rsidRPr="00205045">
              <w:t>I</w:t>
            </w:r>
            <w:bookmarkStart w:id="0" w:name="_Ref446317644"/>
            <w:bookmarkEnd w:id="0"/>
            <w:r w:rsidRPr="00205045">
              <w:t xml:space="preserve">ALA </w:t>
            </w:r>
            <w:r w:rsidR="0093492E" w:rsidRPr="00205045">
              <w:t>G</w:t>
            </w:r>
            <w:r w:rsidR="00722236" w:rsidRPr="00205045">
              <w:t>uideline</w:t>
            </w:r>
          </w:p>
        </w:tc>
      </w:tr>
    </w:tbl>
    <w:p w14:paraId="11ABFCF1" w14:textId="5375BAD0" w:rsidR="008972C3" w:rsidRPr="00205045" w:rsidRDefault="008972C3" w:rsidP="003A000E">
      <w:pPr>
        <w:jc w:val="both"/>
      </w:pPr>
    </w:p>
    <w:p w14:paraId="668CA962" w14:textId="312972FC" w:rsidR="001E3AEE" w:rsidRPr="00205045" w:rsidRDefault="001E3AEE" w:rsidP="003A000E">
      <w:pPr>
        <w:jc w:val="both"/>
      </w:pPr>
    </w:p>
    <w:p w14:paraId="1E2CF8B4" w14:textId="77777777" w:rsidR="001E3AEE" w:rsidRPr="00205045" w:rsidRDefault="001E3AEE" w:rsidP="003A000E">
      <w:pPr>
        <w:jc w:val="both"/>
      </w:pPr>
    </w:p>
    <w:p w14:paraId="0E135310" w14:textId="77777777" w:rsidR="00D74AE1" w:rsidRPr="00205045" w:rsidRDefault="00D74AE1" w:rsidP="003A000E">
      <w:pPr>
        <w:jc w:val="both"/>
      </w:pPr>
    </w:p>
    <w:p w14:paraId="20F59BBD" w14:textId="02AED6A9" w:rsidR="006C2E61" w:rsidRPr="00205045" w:rsidRDefault="002735DD" w:rsidP="003A000E">
      <w:pPr>
        <w:pStyle w:val="Documentnumber"/>
        <w:jc w:val="both"/>
      </w:pPr>
      <w:r w:rsidRPr="00205045">
        <w:t>G</w:t>
      </w:r>
      <w:r w:rsidR="006C2E61" w:rsidRPr="00205045">
        <w:t>-</w:t>
      </w:r>
      <w:r w:rsidR="006C2E61" w:rsidRPr="001C39A9">
        <w:rPr>
          <w:highlight w:val="yellow"/>
        </w:rPr>
        <w:t>XXXX</w:t>
      </w:r>
    </w:p>
    <w:p w14:paraId="3AE41CC0" w14:textId="77777777" w:rsidR="006C2E61" w:rsidRPr="00205045" w:rsidRDefault="006C2E61" w:rsidP="003A000E">
      <w:pPr>
        <w:pStyle w:val="Documentnumber"/>
        <w:jc w:val="both"/>
      </w:pPr>
    </w:p>
    <w:p w14:paraId="1C9B541F" w14:textId="762A78AD" w:rsidR="000E16D3" w:rsidRPr="00205045" w:rsidRDefault="00912AD9" w:rsidP="00EC7C26">
      <w:pPr>
        <w:pStyle w:val="Documentnumber"/>
        <w:jc w:val="both"/>
      </w:pPr>
      <w:r>
        <w:t>G</w:t>
      </w:r>
      <w:r w:rsidRPr="00205045">
        <w:t xml:space="preserve">UIDELINE ON </w:t>
      </w:r>
      <w:r>
        <w:t xml:space="preserve">the selection of </w:t>
      </w:r>
      <w:r w:rsidRPr="00205045">
        <w:t xml:space="preserve">platforms </w:t>
      </w:r>
      <w:r w:rsidR="000E0159">
        <w:t>for</w:t>
      </w:r>
      <w:r w:rsidRPr="00205045">
        <w:t xml:space="preserve"> the </w:t>
      </w:r>
      <w:r>
        <w:t>Provision</w:t>
      </w:r>
      <w:r w:rsidRPr="00205045">
        <w:t xml:space="preserve"> OF maritime services IN THE CONTEXT OF E-NAVIGATION </w:t>
      </w:r>
    </w:p>
    <w:p w14:paraId="43612E69" w14:textId="77777777" w:rsidR="00CF49CC" w:rsidRPr="00205045" w:rsidRDefault="00CF49CC" w:rsidP="003A000E">
      <w:pPr>
        <w:jc w:val="both"/>
      </w:pPr>
    </w:p>
    <w:p w14:paraId="023E55CE" w14:textId="77777777" w:rsidR="004E0BBB" w:rsidRPr="00205045" w:rsidRDefault="004E0BBB" w:rsidP="003A000E">
      <w:pPr>
        <w:jc w:val="both"/>
      </w:pPr>
    </w:p>
    <w:p w14:paraId="2C6E6347" w14:textId="77777777" w:rsidR="004E0BBB" w:rsidRPr="00205045" w:rsidRDefault="004E0BBB" w:rsidP="003A000E">
      <w:pPr>
        <w:jc w:val="both"/>
      </w:pPr>
    </w:p>
    <w:p w14:paraId="2459C087" w14:textId="77777777" w:rsidR="004E0BBB" w:rsidRPr="00205045" w:rsidRDefault="004E0BBB" w:rsidP="003A000E">
      <w:pPr>
        <w:jc w:val="both"/>
      </w:pPr>
    </w:p>
    <w:p w14:paraId="223BCD04" w14:textId="77777777" w:rsidR="004E0BBB" w:rsidRPr="00205045" w:rsidRDefault="004E0BBB" w:rsidP="003A000E">
      <w:pPr>
        <w:jc w:val="both"/>
      </w:pPr>
    </w:p>
    <w:p w14:paraId="6B34E15A" w14:textId="77777777" w:rsidR="004E0BBB" w:rsidRPr="00205045" w:rsidRDefault="004E0BBB" w:rsidP="003A000E">
      <w:pPr>
        <w:jc w:val="both"/>
      </w:pPr>
    </w:p>
    <w:p w14:paraId="66B61DCC" w14:textId="77777777" w:rsidR="00734BC6" w:rsidRPr="00205045" w:rsidRDefault="00734BC6" w:rsidP="003A000E">
      <w:pPr>
        <w:jc w:val="both"/>
      </w:pPr>
    </w:p>
    <w:p w14:paraId="73A20EB9" w14:textId="77777777" w:rsidR="004E0BBB" w:rsidRPr="00205045" w:rsidRDefault="004E0BBB" w:rsidP="003A000E">
      <w:pPr>
        <w:jc w:val="both"/>
      </w:pPr>
    </w:p>
    <w:p w14:paraId="2B1BB376" w14:textId="77777777" w:rsidR="004E0BBB" w:rsidRPr="00205045" w:rsidRDefault="004E0BBB" w:rsidP="003A000E">
      <w:pPr>
        <w:jc w:val="both"/>
      </w:pPr>
    </w:p>
    <w:p w14:paraId="55A948CD" w14:textId="77777777" w:rsidR="004E0BBB" w:rsidRPr="00205045" w:rsidRDefault="004E0BBB" w:rsidP="003A000E">
      <w:pPr>
        <w:jc w:val="both"/>
      </w:pPr>
    </w:p>
    <w:p w14:paraId="5A5AB630" w14:textId="77777777" w:rsidR="004E0BBB" w:rsidRPr="00205045" w:rsidRDefault="004E0BBB" w:rsidP="003A000E">
      <w:pPr>
        <w:jc w:val="both"/>
      </w:pPr>
    </w:p>
    <w:p w14:paraId="650C47D8" w14:textId="77777777" w:rsidR="004E0BBB" w:rsidRPr="00205045" w:rsidRDefault="004E0BBB" w:rsidP="003A000E">
      <w:pPr>
        <w:jc w:val="both"/>
      </w:pPr>
    </w:p>
    <w:p w14:paraId="232D25B4" w14:textId="77777777" w:rsidR="004E0BBB" w:rsidRPr="00205045" w:rsidRDefault="004E0BBB" w:rsidP="003A000E">
      <w:pPr>
        <w:jc w:val="both"/>
      </w:pPr>
    </w:p>
    <w:p w14:paraId="160C2403" w14:textId="2A27EA63" w:rsidR="004E0BBB" w:rsidRPr="00205045" w:rsidRDefault="002735DD" w:rsidP="003A000E">
      <w:pPr>
        <w:pStyle w:val="Editionnumber"/>
        <w:jc w:val="both"/>
      </w:pPr>
      <w:r w:rsidRPr="00205045">
        <w:t xml:space="preserve">Edition </w:t>
      </w:r>
      <w:r w:rsidR="008B7F77" w:rsidRPr="00205045">
        <w:t>1.0</w:t>
      </w:r>
    </w:p>
    <w:p w14:paraId="6ACE54B7" w14:textId="33674783" w:rsidR="004E0BBB" w:rsidRPr="00205045" w:rsidRDefault="002735DD" w:rsidP="003A000E">
      <w:pPr>
        <w:pStyle w:val="Documentdate"/>
        <w:jc w:val="both"/>
      </w:pPr>
      <w:r w:rsidRPr="00205045">
        <w:t>Date (of approval by Council)</w:t>
      </w:r>
    </w:p>
    <w:p w14:paraId="0894D137" w14:textId="77777777" w:rsidR="00BC27F6" w:rsidRPr="00205045" w:rsidRDefault="00BC27F6" w:rsidP="003A000E">
      <w:pPr>
        <w:jc w:val="both"/>
        <w:sectPr w:rsidR="00BC27F6" w:rsidRPr="00205045"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02AF1A3" w14:textId="77777777" w:rsidR="00914E26" w:rsidRPr="00205045" w:rsidRDefault="00914E26" w:rsidP="003A000E">
      <w:pPr>
        <w:pStyle w:val="Textkrper"/>
        <w:jc w:val="both"/>
      </w:pPr>
      <w:r w:rsidRPr="00205045">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205045" w14:paraId="74CC5DAD" w14:textId="77777777" w:rsidTr="005E4659">
        <w:tc>
          <w:tcPr>
            <w:tcW w:w="1908" w:type="dxa"/>
          </w:tcPr>
          <w:p w14:paraId="1A84DF12" w14:textId="77777777" w:rsidR="00914E26" w:rsidRPr="00205045" w:rsidRDefault="00914E26" w:rsidP="003A000E">
            <w:pPr>
              <w:pStyle w:val="Tableheading"/>
              <w:jc w:val="both"/>
              <w:rPr>
                <w:lang w:val="en-GB"/>
              </w:rPr>
            </w:pPr>
            <w:r w:rsidRPr="00205045">
              <w:rPr>
                <w:lang w:val="en-GB"/>
              </w:rPr>
              <w:t>Date</w:t>
            </w:r>
          </w:p>
        </w:tc>
        <w:tc>
          <w:tcPr>
            <w:tcW w:w="3576" w:type="dxa"/>
          </w:tcPr>
          <w:p w14:paraId="766E7BBE" w14:textId="77777777" w:rsidR="00914E26" w:rsidRPr="00205045" w:rsidRDefault="00914E26" w:rsidP="003A000E">
            <w:pPr>
              <w:pStyle w:val="Tableheading"/>
              <w:jc w:val="both"/>
              <w:rPr>
                <w:lang w:val="en-GB"/>
              </w:rPr>
            </w:pPr>
            <w:r w:rsidRPr="00205045">
              <w:rPr>
                <w:lang w:val="en-GB"/>
              </w:rPr>
              <w:t>Page / Section Revised</w:t>
            </w:r>
          </w:p>
        </w:tc>
        <w:tc>
          <w:tcPr>
            <w:tcW w:w="5001" w:type="dxa"/>
          </w:tcPr>
          <w:p w14:paraId="078E2FCC" w14:textId="77777777" w:rsidR="00914E26" w:rsidRPr="00205045" w:rsidRDefault="00914E26" w:rsidP="003A000E">
            <w:pPr>
              <w:pStyle w:val="Tableheading"/>
              <w:jc w:val="both"/>
              <w:rPr>
                <w:lang w:val="en-GB"/>
              </w:rPr>
            </w:pPr>
            <w:r w:rsidRPr="00205045">
              <w:rPr>
                <w:lang w:val="en-GB"/>
              </w:rPr>
              <w:t>Requirement for Revision</w:t>
            </w:r>
          </w:p>
        </w:tc>
      </w:tr>
      <w:tr w:rsidR="005E4659" w:rsidRPr="00205045" w14:paraId="3FD30408" w14:textId="77777777" w:rsidTr="005E4659">
        <w:trPr>
          <w:trHeight w:val="851"/>
        </w:trPr>
        <w:tc>
          <w:tcPr>
            <w:tcW w:w="1908" w:type="dxa"/>
            <w:vAlign w:val="center"/>
          </w:tcPr>
          <w:p w14:paraId="5F32BB5E" w14:textId="77777777" w:rsidR="00914E26" w:rsidRPr="00205045" w:rsidRDefault="00914E26" w:rsidP="003A000E">
            <w:pPr>
              <w:pStyle w:val="Tabletext"/>
              <w:jc w:val="both"/>
            </w:pPr>
          </w:p>
        </w:tc>
        <w:tc>
          <w:tcPr>
            <w:tcW w:w="3576" w:type="dxa"/>
            <w:vAlign w:val="center"/>
          </w:tcPr>
          <w:p w14:paraId="384AF95D" w14:textId="77777777" w:rsidR="00914E26" w:rsidRPr="00205045" w:rsidRDefault="00914E26" w:rsidP="003A000E">
            <w:pPr>
              <w:pStyle w:val="Tabletext"/>
              <w:jc w:val="both"/>
            </w:pPr>
          </w:p>
        </w:tc>
        <w:tc>
          <w:tcPr>
            <w:tcW w:w="5001" w:type="dxa"/>
            <w:vAlign w:val="center"/>
          </w:tcPr>
          <w:p w14:paraId="2F4D3410" w14:textId="77777777" w:rsidR="00914E26" w:rsidRPr="00205045" w:rsidRDefault="00914E26" w:rsidP="003A000E">
            <w:pPr>
              <w:pStyle w:val="Tabletext"/>
              <w:jc w:val="both"/>
            </w:pPr>
          </w:p>
        </w:tc>
      </w:tr>
      <w:tr w:rsidR="005E4659" w:rsidRPr="00205045" w14:paraId="32499553" w14:textId="77777777" w:rsidTr="005E4659">
        <w:trPr>
          <w:trHeight w:val="851"/>
        </w:trPr>
        <w:tc>
          <w:tcPr>
            <w:tcW w:w="1908" w:type="dxa"/>
            <w:vAlign w:val="center"/>
          </w:tcPr>
          <w:p w14:paraId="1D4E85EB" w14:textId="77777777" w:rsidR="00914E26" w:rsidRPr="00205045" w:rsidRDefault="00914E26" w:rsidP="003A000E">
            <w:pPr>
              <w:pStyle w:val="Tabletext"/>
              <w:jc w:val="both"/>
            </w:pPr>
          </w:p>
        </w:tc>
        <w:tc>
          <w:tcPr>
            <w:tcW w:w="3576" w:type="dxa"/>
            <w:vAlign w:val="center"/>
          </w:tcPr>
          <w:p w14:paraId="68744822" w14:textId="77777777" w:rsidR="00914E26" w:rsidRPr="00205045" w:rsidRDefault="00914E26" w:rsidP="003A000E">
            <w:pPr>
              <w:pStyle w:val="Tabletext"/>
              <w:jc w:val="both"/>
            </w:pPr>
          </w:p>
        </w:tc>
        <w:tc>
          <w:tcPr>
            <w:tcW w:w="5001" w:type="dxa"/>
            <w:vAlign w:val="center"/>
          </w:tcPr>
          <w:p w14:paraId="5000304B" w14:textId="77777777" w:rsidR="00914E26" w:rsidRPr="00205045" w:rsidRDefault="00914E26" w:rsidP="003A000E">
            <w:pPr>
              <w:pStyle w:val="Tabletext"/>
              <w:jc w:val="both"/>
            </w:pPr>
          </w:p>
        </w:tc>
      </w:tr>
      <w:tr w:rsidR="005E4659" w:rsidRPr="00205045" w14:paraId="2CD549C5" w14:textId="77777777" w:rsidTr="005E4659">
        <w:trPr>
          <w:trHeight w:val="851"/>
        </w:trPr>
        <w:tc>
          <w:tcPr>
            <w:tcW w:w="1908" w:type="dxa"/>
            <w:vAlign w:val="center"/>
          </w:tcPr>
          <w:p w14:paraId="4BF25017" w14:textId="77777777" w:rsidR="00914E26" w:rsidRPr="00205045" w:rsidRDefault="00914E26" w:rsidP="003A000E">
            <w:pPr>
              <w:pStyle w:val="Tabletext"/>
              <w:jc w:val="both"/>
            </w:pPr>
          </w:p>
        </w:tc>
        <w:tc>
          <w:tcPr>
            <w:tcW w:w="3576" w:type="dxa"/>
            <w:vAlign w:val="center"/>
          </w:tcPr>
          <w:p w14:paraId="29F77260" w14:textId="77777777" w:rsidR="00914E26" w:rsidRPr="00205045" w:rsidRDefault="00914E26" w:rsidP="003A000E">
            <w:pPr>
              <w:pStyle w:val="Tabletext"/>
              <w:jc w:val="both"/>
            </w:pPr>
          </w:p>
        </w:tc>
        <w:tc>
          <w:tcPr>
            <w:tcW w:w="5001" w:type="dxa"/>
            <w:vAlign w:val="center"/>
          </w:tcPr>
          <w:p w14:paraId="14EB958F" w14:textId="77777777" w:rsidR="00914E26" w:rsidRPr="00205045" w:rsidRDefault="00914E26" w:rsidP="003A000E">
            <w:pPr>
              <w:pStyle w:val="Tabletext"/>
              <w:jc w:val="both"/>
            </w:pPr>
          </w:p>
        </w:tc>
      </w:tr>
      <w:tr w:rsidR="005E4659" w:rsidRPr="00205045" w14:paraId="4DDBD6D9" w14:textId="77777777" w:rsidTr="005E4659">
        <w:trPr>
          <w:trHeight w:val="851"/>
        </w:trPr>
        <w:tc>
          <w:tcPr>
            <w:tcW w:w="1908" w:type="dxa"/>
            <w:vAlign w:val="center"/>
          </w:tcPr>
          <w:p w14:paraId="0D7BD499" w14:textId="77777777" w:rsidR="00914E26" w:rsidRPr="00205045" w:rsidRDefault="00914E26" w:rsidP="003A000E">
            <w:pPr>
              <w:pStyle w:val="Tabletext"/>
              <w:jc w:val="both"/>
            </w:pPr>
          </w:p>
        </w:tc>
        <w:tc>
          <w:tcPr>
            <w:tcW w:w="3576" w:type="dxa"/>
            <w:vAlign w:val="center"/>
          </w:tcPr>
          <w:p w14:paraId="6297B6BD" w14:textId="77777777" w:rsidR="00914E26" w:rsidRPr="00205045" w:rsidRDefault="00914E26" w:rsidP="003A000E">
            <w:pPr>
              <w:pStyle w:val="Tabletext"/>
              <w:jc w:val="both"/>
            </w:pPr>
          </w:p>
        </w:tc>
        <w:tc>
          <w:tcPr>
            <w:tcW w:w="5001" w:type="dxa"/>
            <w:vAlign w:val="center"/>
          </w:tcPr>
          <w:p w14:paraId="714A6399" w14:textId="77777777" w:rsidR="00914E26" w:rsidRPr="00205045" w:rsidRDefault="00914E26" w:rsidP="003A000E">
            <w:pPr>
              <w:pStyle w:val="Tabletext"/>
              <w:jc w:val="both"/>
            </w:pPr>
          </w:p>
        </w:tc>
      </w:tr>
      <w:tr w:rsidR="005E4659" w:rsidRPr="00205045" w14:paraId="31F6CB5E" w14:textId="77777777" w:rsidTr="005E4659">
        <w:trPr>
          <w:trHeight w:val="851"/>
        </w:trPr>
        <w:tc>
          <w:tcPr>
            <w:tcW w:w="1908" w:type="dxa"/>
            <w:vAlign w:val="center"/>
          </w:tcPr>
          <w:p w14:paraId="05CE1CD3" w14:textId="77777777" w:rsidR="00914E26" w:rsidRPr="00205045" w:rsidRDefault="00914E26" w:rsidP="003A000E">
            <w:pPr>
              <w:pStyle w:val="Tabletext"/>
              <w:jc w:val="both"/>
            </w:pPr>
          </w:p>
        </w:tc>
        <w:tc>
          <w:tcPr>
            <w:tcW w:w="3576" w:type="dxa"/>
            <w:vAlign w:val="center"/>
          </w:tcPr>
          <w:p w14:paraId="4F3483E6" w14:textId="77777777" w:rsidR="00914E26" w:rsidRPr="00205045" w:rsidRDefault="00914E26" w:rsidP="003A000E">
            <w:pPr>
              <w:pStyle w:val="Tabletext"/>
              <w:jc w:val="both"/>
            </w:pPr>
          </w:p>
        </w:tc>
        <w:tc>
          <w:tcPr>
            <w:tcW w:w="5001" w:type="dxa"/>
            <w:vAlign w:val="center"/>
          </w:tcPr>
          <w:p w14:paraId="2CB4DFB4" w14:textId="77777777" w:rsidR="00914E26" w:rsidRPr="00205045" w:rsidRDefault="00914E26" w:rsidP="003A000E">
            <w:pPr>
              <w:pStyle w:val="Tabletext"/>
              <w:jc w:val="both"/>
            </w:pPr>
          </w:p>
        </w:tc>
      </w:tr>
      <w:tr w:rsidR="005E4659" w:rsidRPr="00205045" w14:paraId="66D0F55C" w14:textId="77777777" w:rsidTr="005E4659">
        <w:trPr>
          <w:trHeight w:val="851"/>
        </w:trPr>
        <w:tc>
          <w:tcPr>
            <w:tcW w:w="1908" w:type="dxa"/>
            <w:vAlign w:val="center"/>
          </w:tcPr>
          <w:p w14:paraId="63E499DB" w14:textId="77777777" w:rsidR="00914E26" w:rsidRPr="00205045" w:rsidRDefault="00914E26" w:rsidP="003A000E">
            <w:pPr>
              <w:pStyle w:val="Tabletext"/>
              <w:jc w:val="both"/>
            </w:pPr>
          </w:p>
        </w:tc>
        <w:tc>
          <w:tcPr>
            <w:tcW w:w="3576" w:type="dxa"/>
            <w:vAlign w:val="center"/>
          </w:tcPr>
          <w:p w14:paraId="53EF560D" w14:textId="77777777" w:rsidR="00914E26" w:rsidRPr="00205045" w:rsidRDefault="00914E26" w:rsidP="003A000E">
            <w:pPr>
              <w:pStyle w:val="Tabletext"/>
              <w:jc w:val="both"/>
            </w:pPr>
          </w:p>
        </w:tc>
        <w:tc>
          <w:tcPr>
            <w:tcW w:w="5001" w:type="dxa"/>
            <w:vAlign w:val="center"/>
          </w:tcPr>
          <w:p w14:paraId="1FC5155B" w14:textId="77777777" w:rsidR="00914E26" w:rsidRPr="00205045" w:rsidRDefault="00914E26" w:rsidP="003A000E">
            <w:pPr>
              <w:pStyle w:val="Tabletext"/>
              <w:jc w:val="both"/>
            </w:pPr>
          </w:p>
        </w:tc>
      </w:tr>
      <w:tr w:rsidR="005E4659" w:rsidRPr="00205045" w14:paraId="71EE1ED8" w14:textId="77777777" w:rsidTr="005E4659">
        <w:trPr>
          <w:trHeight w:val="851"/>
        </w:trPr>
        <w:tc>
          <w:tcPr>
            <w:tcW w:w="1908" w:type="dxa"/>
            <w:vAlign w:val="center"/>
          </w:tcPr>
          <w:p w14:paraId="7961B830" w14:textId="77777777" w:rsidR="00914E26" w:rsidRPr="00205045" w:rsidRDefault="00914E26" w:rsidP="003A000E">
            <w:pPr>
              <w:pStyle w:val="Tabletext"/>
              <w:jc w:val="both"/>
            </w:pPr>
          </w:p>
        </w:tc>
        <w:tc>
          <w:tcPr>
            <w:tcW w:w="3576" w:type="dxa"/>
            <w:vAlign w:val="center"/>
          </w:tcPr>
          <w:p w14:paraId="34E40D9D" w14:textId="77777777" w:rsidR="00914E26" w:rsidRPr="00205045" w:rsidRDefault="00914E26" w:rsidP="003A000E">
            <w:pPr>
              <w:pStyle w:val="Tabletext"/>
              <w:jc w:val="both"/>
            </w:pPr>
          </w:p>
        </w:tc>
        <w:tc>
          <w:tcPr>
            <w:tcW w:w="5001" w:type="dxa"/>
            <w:vAlign w:val="center"/>
          </w:tcPr>
          <w:p w14:paraId="2BEB0366" w14:textId="77777777" w:rsidR="00914E26" w:rsidRPr="00205045" w:rsidRDefault="00914E26" w:rsidP="003A000E">
            <w:pPr>
              <w:pStyle w:val="Tabletext"/>
              <w:jc w:val="both"/>
            </w:pPr>
          </w:p>
        </w:tc>
      </w:tr>
    </w:tbl>
    <w:p w14:paraId="5722268C" w14:textId="77777777" w:rsidR="00914E26" w:rsidRPr="00205045" w:rsidRDefault="00914E26" w:rsidP="009B6019">
      <w:pPr>
        <w:jc w:val="both"/>
      </w:pPr>
    </w:p>
    <w:p w14:paraId="542DC038" w14:textId="77777777" w:rsidR="005E4659" w:rsidRPr="00205045" w:rsidRDefault="005E4659" w:rsidP="009B6019">
      <w:pPr>
        <w:spacing w:after="200" w:line="276" w:lineRule="auto"/>
        <w:jc w:val="both"/>
        <w:sectPr w:rsidR="005E4659" w:rsidRPr="00205045"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7FC3E2EA" w14:textId="7553E584" w:rsidR="005F6B91" w:rsidRDefault="004A4EC4">
      <w:pPr>
        <w:pStyle w:val="Verzeichnis1"/>
        <w:rPr>
          <w:b w:val="0"/>
          <w:color w:val="auto"/>
          <w:lang w:val="de-DE" w:eastAsia="de-DE"/>
        </w:rPr>
      </w:pPr>
      <w:r w:rsidRPr="00AF74ED">
        <w:rPr>
          <w:rFonts w:eastAsia="Times New Roman" w:cs="Times New Roman"/>
          <w:b w:val="0"/>
          <w:noProof w:val="0"/>
          <w:szCs w:val="20"/>
        </w:rPr>
        <w:lastRenderedPageBreak/>
        <w:fldChar w:fldCharType="begin"/>
      </w:r>
      <w:r w:rsidRPr="00205045">
        <w:rPr>
          <w:rFonts w:eastAsia="Times New Roman" w:cs="Times New Roman"/>
          <w:b w:val="0"/>
          <w:noProof w:val="0"/>
          <w:szCs w:val="20"/>
        </w:rPr>
        <w:instrText xml:space="preserve"> TOC \o "1-3" \t "Annex,4,Appendix,5" </w:instrText>
      </w:r>
      <w:r w:rsidRPr="00AF74ED">
        <w:rPr>
          <w:rFonts w:eastAsia="Times New Roman" w:cs="Times New Roman"/>
          <w:b w:val="0"/>
          <w:noProof w:val="0"/>
          <w:szCs w:val="20"/>
        </w:rPr>
        <w:fldChar w:fldCharType="separate"/>
      </w:r>
      <w:r w:rsidR="005F6B91">
        <w:t>1.</w:t>
      </w:r>
      <w:r w:rsidR="005F6B91">
        <w:rPr>
          <w:b w:val="0"/>
          <w:color w:val="auto"/>
          <w:lang w:val="de-DE" w:eastAsia="de-DE"/>
        </w:rPr>
        <w:tab/>
      </w:r>
      <w:r w:rsidR="005F6B91">
        <w:t>Introduction</w:t>
      </w:r>
      <w:r w:rsidR="005F6B91">
        <w:tab/>
      </w:r>
      <w:r w:rsidR="005F6B91">
        <w:fldChar w:fldCharType="begin"/>
      </w:r>
      <w:r w:rsidR="005F6B91">
        <w:instrText xml:space="preserve"> PAGEREF _Toc65844989 \h </w:instrText>
      </w:r>
      <w:r w:rsidR="005F6B91">
        <w:fldChar w:fldCharType="separate"/>
      </w:r>
      <w:r w:rsidR="005F6B91">
        <w:t>4</w:t>
      </w:r>
      <w:r w:rsidR="005F6B91">
        <w:fldChar w:fldCharType="end"/>
      </w:r>
    </w:p>
    <w:p w14:paraId="18E52B5D" w14:textId="4DFB43BD" w:rsidR="005F6B91" w:rsidRDefault="005F6B91">
      <w:pPr>
        <w:pStyle w:val="Verzeichnis2"/>
        <w:rPr>
          <w:color w:val="auto"/>
          <w:lang w:val="de-DE" w:eastAsia="de-DE"/>
        </w:rPr>
      </w:pPr>
      <w:r w:rsidRPr="006D7574">
        <w:t>1.1.</w:t>
      </w:r>
      <w:r>
        <w:rPr>
          <w:color w:val="auto"/>
          <w:lang w:val="de-DE" w:eastAsia="de-DE"/>
        </w:rPr>
        <w:tab/>
      </w:r>
      <w:r>
        <w:t>Scope</w:t>
      </w:r>
      <w:r>
        <w:tab/>
      </w:r>
      <w:r>
        <w:fldChar w:fldCharType="begin"/>
      </w:r>
      <w:r>
        <w:instrText xml:space="preserve"> PAGEREF _Toc65844990 \h </w:instrText>
      </w:r>
      <w:r>
        <w:fldChar w:fldCharType="separate"/>
      </w:r>
      <w:r>
        <w:t>4</w:t>
      </w:r>
      <w:r>
        <w:fldChar w:fldCharType="end"/>
      </w:r>
    </w:p>
    <w:p w14:paraId="2ABD481B" w14:textId="4BDC684F" w:rsidR="005F6B91" w:rsidRDefault="005F6B91">
      <w:pPr>
        <w:pStyle w:val="Verzeichnis2"/>
        <w:rPr>
          <w:color w:val="auto"/>
          <w:lang w:val="de-DE" w:eastAsia="de-DE"/>
        </w:rPr>
      </w:pPr>
      <w:r w:rsidRPr="006D7574">
        <w:t>1.2.</w:t>
      </w:r>
      <w:r>
        <w:rPr>
          <w:color w:val="auto"/>
          <w:lang w:val="de-DE" w:eastAsia="de-DE"/>
        </w:rPr>
        <w:tab/>
      </w:r>
      <w:r>
        <w:t>Background</w:t>
      </w:r>
      <w:r>
        <w:tab/>
      </w:r>
      <w:r>
        <w:fldChar w:fldCharType="begin"/>
      </w:r>
      <w:r>
        <w:instrText xml:space="preserve"> PAGEREF _Toc65844991 \h </w:instrText>
      </w:r>
      <w:r>
        <w:fldChar w:fldCharType="separate"/>
      </w:r>
      <w:r>
        <w:t>4</w:t>
      </w:r>
      <w:r>
        <w:fldChar w:fldCharType="end"/>
      </w:r>
    </w:p>
    <w:p w14:paraId="3A840BED" w14:textId="1F7118CE" w:rsidR="005F6B91" w:rsidRPr="005F6B91" w:rsidRDefault="005F6B91">
      <w:pPr>
        <w:pStyle w:val="Verzeichnis1"/>
        <w:rPr>
          <w:b w:val="0"/>
          <w:color w:val="auto"/>
          <w:lang w:val="en-US" w:eastAsia="de-DE"/>
        </w:rPr>
      </w:pPr>
      <w:r>
        <w:t>2.</w:t>
      </w:r>
      <w:r w:rsidRPr="005F6B91">
        <w:rPr>
          <w:b w:val="0"/>
          <w:color w:val="auto"/>
          <w:lang w:val="en-US" w:eastAsia="de-DE"/>
        </w:rPr>
        <w:tab/>
      </w:r>
      <w:r>
        <w:t>Functionalisties of platforms for maritime services in the context of e-navigation</w:t>
      </w:r>
      <w:r>
        <w:tab/>
      </w:r>
      <w:r>
        <w:fldChar w:fldCharType="begin"/>
      </w:r>
      <w:r>
        <w:instrText xml:space="preserve"> PAGEREF _Toc65844992 \h </w:instrText>
      </w:r>
      <w:r>
        <w:fldChar w:fldCharType="separate"/>
      </w:r>
      <w:r>
        <w:t>5</w:t>
      </w:r>
      <w:r>
        <w:fldChar w:fldCharType="end"/>
      </w:r>
    </w:p>
    <w:p w14:paraId="76CA4DF3" w14:textId="326E4FAB" w:rsidR="005F6B91" w:rsidRPr="005F6B91" w:rsidRDefault="005F6B91">
      <w:pPr>
        <w:pStyle w:val="Verzeichnis2"/>
        <w:rPr>
          <w:color w:val="auto"/>
          <w:lang w:val="en-US" w:eastAsia="de-DE"/>
        </w:rPr>
      </w:pPr>
      <w:r w:rsidRPr="006D7574">
        <w:t>2.1.</w:t>
      </w:r>
      <w:r w:rsidRPr="005F6B91">
        <w:rPr>
          <w:color w:val="auto"/>
          <w:lang w:val="en-US" w:eastAsia="de-DE"/>
        </w:rPr>
        <w:tab/>
      </w:r>
      <w:r>
        <w:t>Authenticity and Authorisation</w:t>
      </w:r>
      <w:r>
        <w:tab/>
      </w:r>
      <w:r>
        <w:fldChar w:fldCharType="begin"/>
      </w:r>
      <w:r>
        <w:instrText xml:space="preserve"> PAGEREF _Toc65844993 \h </w:instrText>
      </w:r>
      <w:r>
        <w:fldChar w:fldCharType="separate"/>
      </w:r>
      <w:r>
        <w:t>5</w:t>
      </w:r>
      <w:r>
        <w:fldChar w:fldCharType="end"/>
      </w:r>
    </w:p>
    <w:p w14:paraId="4A1D4EB9" w14:textId="52730296" w:rsidR="005F6B91" w:rsidRPr="005F6B91" w:rsidRDefault="005F6B91">
      <w:pPr>
        <w:pStyle w:val="Verzeichnis2"/>
        <w:rPr>
          <w:color w:val="auto"/>
          <w:lang w:val="en-US" w:eastAsia="de-DE"/>
        </w:rPr>
      </w:pPr>
      <w:r w:rsidRPr="006D7574">
        <w:t>2.2.</w:t>
      </w:r>
      <w:r w:rsidRPr="005F6B91">
        <w:rPr>
          <w:color w:val="auto"/>
          <w:lang w:val="en-US" w:eastAsia="de-DE"/>
        </w:rPr>
        <w:tab/>
      </w:r>
      <w:r>
        <w:t>Interoperability</w:t>
      </w:r>
      <w:r>
        <w:tab/>
      </w:r>
      <w:r>
        <w:fldChar w:fldCharType="begin"/>
      </w:r>
      <w:r>
        <w:instrText xml:space="preserve"> PAGEREF _Toc65844994 \h </w:instrText>
      </w:r>
      <w:r>
        <w:fldChar w:fldCharType="separate"/>
      </w:r>
      <w:r>
        <w:t>5</w:t>
      </w:r>
      <w:r>
        <w:fldChar w:fldCharType="end"/>
      </w:r>
    </w:p>
    <w:p w14:paraId="06F3A37B" w14:textId="1DCE9425" w:rsidR="005F6B91" w:rsidRPr="005F6B91" w:rsidRDefault="005F6B91">
      <w:pPr>
        <w:pStyle w:val="Verzeichnis2"/>
        <w:rPr>
          <w:color w:val="auto"/>
          <w:lang w:val="en-US" w:eastAsia="de-DE"/>
        </w:rPr>
      </w:pPr>
      <w:r w:rsidRPr="006D7574">
        <w:t>2.3.</w:t>
      </w:r>
      <w:r w:rsidRPr="005F6B91">
        <w:rPr>
          <w:color w:val="auto"/>
          <w:lang w:val="en-US" w:eastAsia="de-DE"/>
        </w:rPr>
        <w:tab/>
      </w:r>
      <w:r>
        <w:t>Management of Service Specification Management</w:t>
      </w:r>
      <w:r>
        <w:tab/>
      </w:r>
      <w:r>
        <w:fldChar w:fldCharType="begin"/>
      </w:r>
      <w:r>
        <w:instrText xml:space="preserve"> PAGEREF _Toc65844996 \h </w:instrText>
      </w:r>
      <w:r>
        <w:fldChar w:fldCharType="separate"/>
      </w:r>
      <w:r>
        <w:t>6</w:t>
      </w:r>
      <w:r>
        <w:fldChar w:fldCharType="end"/>
      </w:r>
    </w:p>
    <w:p w14:paraId="4BD3509E" w14:textId="2A199C33" w:rsidR="005F6B91" w:rsidRPr="005F6B91" w:rsidRDefault="005F6B91">
      <w:pPr>
        <w:pStyle w:val="Verzeichnis1"/>
        <w:rPr>
          <w:b w:val="0"/>
          <w:color w:val="auto"/>
          <w:lang w:val="en-US" w:eastAsia="de-DE"/>
        </w:rPr>
      </w:pPr>
      <w:r>
        <w:t>3.</w:t>
      </w:r>
      <w:r w:rsidRPr="005F6B91">
        <w:rPr>
          <w:b w:val="0"/>
          <w:color w:val="auto"/>
          <w:lang w:val="en-US" w:eastAsia="de-DE"/>
        </w:rPr>
        <w:tab/>
      </w:r>
      <w:r>
        <w:t>Properties of platforms for maritime services in the context of e-navigation</w:t>
      </w:r>
      <w:r>
        <w:tab/>
      </w:r>
      <w:r>
        <w:fldChar w:fldCharType="begin"/>
      </w:r>
      <w:r>
        <w:instrText xml:space="preserve"> PAGEREF _Toc65844997 \h </w:instrText>
      </w:r>
      <w:r>
        <w:fldChar w:fldCharType="separate"/>
      </w:r>
      <w:r>
        <w:t>7</w:t>
      </w:r>
      <w:r>
        <w:fldChar w:fldCharType="end"/>
      </w:r>
    </w:p>
    <w:p w14:paraId="04C89A50" w14:textId="7DDEE094" w:rsidR="005F6B91" w:rsidRPr="005F6B91" w:rsidRDefault="005F6B91">
      <w:pPr>
        <w:pStyle w:val="Verzeichnis2"/>
        <w:rPr>
          <w:color w:val="auto"/>
          <w:lang w:val="en-US" w:eastAsia="de-DE"/>
        </w:rPr>
      </w:pPr>
      <w:r w:rsidRPr="006D7574">
        <w:t>3.1.</w:t>
      </w:r>
      <w:r w:rsidRPr="005F6B91">
        <w:rPr>
          <w:color w:val="auto"/>
          <w:lang w:val="en-US" w:eastAsia="de-DE"/>
        </w:rPr>
        <w:tab/>
      </w:r>
      <w:r>
        <w:t>Efficiency, Robustness and Resilience</w:t>
      </w:r>
      <w:r>
        <w:tab/>
      </w:r>
      <w:r>
        <w:fldChar w:fldCharType="begin"/>
      </w:r>
      <w:r>
        <w:instrText xml:space="preserve"> PAGEREF _Toc65844998 \h </w:instrText>
      </w:r>
      <w:r>
        <w:fldChar w:fldCharType="separate"/>
      </w:r>
      <w:r>
        <w:t>7</w:t>
      </w:r>
      <w:r>
        <w:fldChar w:fldCharType="end"/>
      </w:r>
    </w:p>
    <w:p w14:paraId="1ED4AB88" w14:textId="6FB9D8D2" w:rsidR="005F6B91" w:rsidRPr="005F6B91" w:rsidRDefault="005F6B91">
      <w:pPr>
        <w:pStyle w:val="Verzeichnis2"/>
        <w:rPr>
          <w:color w:val="auto"/>
          <w:lang w:val="en-US" w:eastAsia="de-DE"/>
        </w:rPr>
      </w:pPr>
      <w:r w:rsidRPr="006D7574">
        <w:t>3.2.</w:t>
      </w:r>
      <w:r w:rsidRPr="005F6B91">
        <w:rPr>
          <w:color w:val="auto"/>
          <w:lang w:val="en-US" w:eastAsia="de-DE"/>
        </w:rPr>
        <w:tab/>
      </w:r>
      <w:r>
        <w:t>Cybersecurity</w:t>
      </w:r>
      <w:r>
        <w:tab/>
      </w:r>
      <w:r>
        <w:fldChar w:fldCharType="begin"/>
      </w:r>
      <w:r>
        <w:instrText xml:space="preserve"> PAGEREF _Toc65844999 \h </w:instrText>
      </w:r>
      <w:r>
        <w:fldChar w:fldCharType="separate"/>
      </w:r>
      <w:r>
        <w:t>7</w:t>
      </w:r>
      <w:r>
        <w:fldChar w:fldCharType="end"/>
      </w:r>
    </w:p>
    <w:p w14:paraId="5FC54A49" w14:textId="7208CF11" w:rsidR="005F6B91" w:rsidRPr="005F6B91" w:rsidRDefault="005F6B91">
      <w:pPr>
        <w:pStyle w:val="Verzeichnis2"/>
        <w:rPr>
          <w:color w:val="auto"/>
          <w:lang w:val="en-US" w:eastAsia="de-DE"/>
        </w:rPr>
      </w:pPr>
      <w:r w:rsidRPr="006D7574">
        <w:t>3.3.</w:t>
      </w:r>
      <w:r w:rsidRPr="005F6B91">
        <w:rPr>
          <w:color w:val="auto"/>
          <w:lang w:val="en-US" w:eastAsia="de-DE"/>
        </w:rPr>
        <w:tab/>
      </w:r>
      <w:r>
        <w:t>Open Interface</w:t>
      </w:r>
      <w:r>
        <w:tab/>
      </w:r>
      <w:r>
        <w:fldChar w:fldCharType="begin"/>
      </w:r>
      <w:r>
        <w:instrText xml:space="preserve"> PAGEREF _Toc65845000 \h </w:instrText>
      </w:r>
      <w:r>
        <w:fldChar w:fldCharType="separate"/>
      </w:r>
      <w:r>
        <w:t>8</w:t>
      </w:r>
      <w:r>
        <w:fldChar w:fldCharType="end"/>
      </w:r>
    </w:p>
    <w:p w14:paraId="2EBFB01B" w14:textId="06523DB9" w:rsidR="005F6B91" w:rsidRPr="005F6B91" w:rsidRDefault="005F6B91">
      <w:pPr>
        <w:pStyle w:val="Verzeichnis1"/>
        <w:rPr>
          <w:b w:val="0"/>
          <w:color w:val="auto"/>
          <w:lang w:val="en-US" w:eastAsia="de-DE"/>
        </w:rPr>
      </w:pPr>
      <w:r>
        <w:t>4.</w:t>
      </w:r>
      <w:r w:rsidRPr="005F6B91">
        <w:rPr>
          <w:b w:val="0"/>
          <w:color w:val="auto"/>
          <w:lang w:val="en-US" w:eastAsia="de-DE"/>
        </w:rPr>
        <w:tab/>
      </w:r>
      <w:r>
        <w:t>Governance and Management of Platform instances</w:t>
      </w:r>
      <w:r>
        <w:tab/>
      </w:r>
      <w:r>
        <w:fldChar w:fldCharType="begin"/>
      </w:r>
      <w:r>
        <w:instrText xml:space="preserve"> PAGEREF _Toc65845001 \h </w:instrText>
      </w:r>
      <w:r>
        <w:fldChar w:fldCharType="separate"/>
      </w:r>
      <w:r>
        <w:t>9</w:t>
      </w:r>
      <w:r>
        <w:fldChar w:fldCharType="end"/>
      </w:r>
    </w:p>
    <w:p w14:paraId="0AD3D0A2" w14:textId="240EE77D" w:rsidR="005F6B91" w:rsidRPr="005F6B91" w:rsidRDefault="005F6B91">
      <w:pPr>
        <w:pStyle w:val="Verzeichnis1"/>
        <w:rPr>
          <w:b w:val="0"/>
          <w:color w:val="auto"/>
          <w:lang w:val="en-US" w:eastAsia="de-DE"/>
        </w:rPr>
      </w:pPr>
      <w:r>
        <w:t>5.</w:t>
      </w:r>
      <w:r w:rsidRPr="005F6B91">
        <w:rPr>
          <w:b w:val="0"/>
          <w:color w:val="auto"/>
          <w:lang w:val="en-US" w:eastAsia="de-DE"/>
        </w:rPr>
        <w:tab/>
      </w:r>
      <w:r>
        <w:t>Platforms in the context of e-navigation</w:t>
      </w:r>
      <w:r>
        <w:tab/>
      </w:r>
      <w:r>
        <w:fldChar w:fldCharType="begin"/>
      </w:r>
      <w:r>
        <w:instrText xml:space="preserve"> PAGEREF _Toc65845002 \h </w:instrText>
      </w:r>
      <w:r>
        <w:fldChar w:fldCharType="separate"/>
      </w:r>
      <w:r>
        <w:t>9</w:t>
      </w:r>
      <w:r>
        <w:fldChar w:fldCharType="end"/>
      </w:r>
    </w:p>
    <w:p w14:paraId="7AF77BA3" w14:textId="652519FD" w:rsidR="005F6B91" w:rsidRDefault="005F6B91">
      <w:pPr>
        <w:pStyle w:val="Verzeichnis1"/>
        <w:rPr>
          <w:b w:val="0"/>
          <w:color w:val="auto"/>
          <w:lang w:val="de-DE" w:eastAsia="de-DE"/>
        </w:rPr>
      </w:pPr>
      <w:r>
        <w:t>6.</w:t>
      </w:r>
      <w:r>
        <w:rPr>
          <w:b w:val="0"/>
          <w:color w:val="auto"/>
          <w:lang w:val="de-DE" w:eastAsia="de-DE"/>
        </w:rPr>
        <w:tab/>
      </w:r>
      <w:r>
        <w:t>Acronyms</w:t>
      </w:r>
      <w:r>
        <w:tab/>
      </w:r>
      <w:r>
        <w:fldChar w:fldCharType="begin"/>
      </w:r>
      <w:r>
        <w:instrText xml:space="preserve"> PAGEREF _Toc65845003 \h </w:instrText>
      </w:r>
      <w:r>
        <w:fldChar w:fldCharType="separate"/>
      </w:r>
      <w:r>
        <w:t>9</w:t>
      </w:r>
      <w:r>
        <w:fldChar w:fldCharType="end"/>
      </w:r>
    </w:p>
    <w:p w14:paraId="034F238A" w14:textId="6D686C67" w:rsidR="005F6B91" w:rsidRDefault="005F6B91">
      <w:pPr>
        <w:pStyle w:val="Verzeichnis1"/>
        <w:rPr>
          <w:b w:val="0"/>
          <w:color w:val="auto"/>
          <w:lang w:val="de-DE" w:eastAsia="de-DE"/>
        </w:rPr>
      </w:pPr>
      <w:r>
        <w:t>1.</w:t>
      </w:r>
      <w:r>
        <w:rPr>
          <w:b w:val="0"/>
          <w:color w:val="auto"/>
          <w:lang w:val="de-DE" w:eastAsia="de-DE"/>
        </w:rPr>
        <w:tab/>
      </w:r>
      <w:r>
        <w:t>Maritime Connectivity Platform</w:t>
      </w:r>
      <w:r>
        <w:tab/>
      </w:r>
      <w:r>
        <w:fldChar w:fldCharType="begin"/>
      </w:r>
      <w:r>
        <w:instrText xml:space="preserve"> PAGEREF _Toc65845004 \h </w:instrText>
      </w:r>
      <w:r>
        <w:fldChar w:fldCharType="separate"/>
      </w:r>
      <w:r>
        <w:t>11</w:t>
      </w:r>
      <w:r>
        <w:fldChar w:fldCharType="end"/>
      </w:r>
    </w:p>
    <w:p w14:paraId="2CDCD7BA" w14:textId="789B7AD3" w:rsidR="00642025" w:rsidRDefault="004A4EC4" w:rsidP="009B6019">
      <w:pPr>
        <w:jc w:val="both"/>
        <w:rPr>
          <w:rFonts w:eastAsia="Times New Roman" w:cs="Times New Roman"/>
          <w:b/>
          <w:color w:val="00558C" w:themeColor="accent1"/>
          <w:sz w:val="22"/>
          <w:szCs w:val="20"/>
        </w:rPr>
      </w:pPr>
      <w:r w:rsidRPr="00AF74ED">
        <w:rPr>
          <w:rFonts w:eastAsia="Times New Roman" w:cs="Times New Roman"/>
          <w:b/>
          <w:color w:val="00558C" w:themeColor="accent1"/>
          <w:sz w:val="22"/>
          <w:szCs w:val="20"/>
        </w:rPr>
        <w:fldChar w:fldCharType="end"/>
      </w:r>
    </w:p>
    <w:p w14:paraId="70260BBD" w14:textId="77777777" w:rsidR="00BE57ED" w:rsidRPr="00205045" w:rsidRDefault="00BE57ED" w:rsidP="009B6019">
      <w:pPr>
        <w:jc w:val="both"/>
        <w:rPr>
          <w:b/>
          <w:color w:val="00558C" w:themeColor="accent1"/>
          <w:sz w:val="22"/>
        </w:rPr>
      </w:pPr>
    </w:p>
    <w:p w14:paraId="7EB6CDB5" w14:textId="77777777" w:rsidR="008F077A" w:rsidRPr="002758A2" w:rsidRDefault="008F077A" w:rsidP="008F077A">
      <w:pPr>
        <w:pStyle w:val="ListofFigures"/>
      </w:pPr>
      <w:r w:rsidRPr="002758A2">
        <w:t>List of Tables</w:t>
      </w:r>
    </w:p>
    <w:p w14:paraId="45FE9210" w14:textId="24ED4BB0" w:rsidR="008F077A" w:rsidRDefault="008F077A" w:rsidP="008F077A">
      <w:pPr>
        <w:pStyle w:val="Abbildungsverzeichnis"/>
      </w:pPr>
      <w:r>
        <w:fldChar w:fldCharType="begin"/>
      </w:r>
      <w:r w:rsidRPr="00AE227B">
        <w:instrText xml:space="preserve"> TOC \t "equation" \c "Equation" </w:instrText>
      </w:r>
      <w:r>
        <w:fldChar w:fldCharType="separate"/>
      </w:r>
      <w:r w:rsidRPr="00AE227B">
        <w:rPr>
          <w:b/>
          <w:bCs/>
          <w:noProof/>
        </w:rPr>
        <w:t>None.</w:t>
      </w:r>
      <w:r>
        <w:fldChar w:fldCharType="end"/>
      </w:r>
    </w:p>
    <w:p w14:paraId="3E7D6239" w14:textId="038163F8" w:rsidR="008F077A" w:rsidRDefault="008F077A" w:rsidP="008F077A"/>
    <w:p w14:paraId="15E4CE22" w14:textId="77777777" w:rsidR="00BE57ED" w:rsidRPr="008F077A" w:rsidRDefault="00BE57ED" w:rsidP="008F077A"/>
    <w:p w14:paraId="4B490C8A" w14:textId="67270B28" w:rsidR="00790277" w:rsidRDefault="008F077A" w:rsidP="008F077A">
      <w:pPr>
        <w:pStyle w:val="ListofFigures"/>
      </w:pPr>
      <w:r w:rsidRPr="00AE227B">
        <w:t>List of Figures</w:t>
      </w:r>
    </w:p>
    <w:p w14:paraId="5FE3DF29" w14:textId="68E89C28" w:rsidR="008F077A" w:rsidRPr="008F077A" w:rsidRDefault="008F077A" w:rsidP="008F077A">
      <w:pPr>
        <w:rPr>
          <w:b/>
          <w:sz w:val="22"/>
        </w:rPr>
      </w:pPr>
      <w:r w:rsidRPr="008F077A">
        <w:rPr>
          <w:b/>
          <w:sz w:val="22"/>
        </w:rPr>
        <w:t>ANNEX: Examples of Platforms</w:t>
      </w:r>
    </w:p>
    <w:p w14:paraId="0179B5AC" w14:textId="0BD2D9D5" w:rsidR="008F077A" w:rsidRDefault="008F077A">
      <w:pPr>
        <w:pStyle w:val="Abbildungsverzeichnis"/>
        <w:rPr>
          <w:rStyle w:val="Hyperlink"/>
          <w:noProof/>
        </w:rPr>
      </w:pPr>
      <w:r>
        <w:fldChar w:fldCharType="begin"/>
      </w:r>
      <w:r>
        <w:instrText xml:space="preserve"> TOC \h \z \c "Figure" </w:instrText>
      </w:r>
      <w:r>
        <w:fldChar w:fldCharType="separate"/>
      </w:r>
      <w:hyperlink w:anchor="_Toc53645080" w:history="1">
        <w:r w:rsidRPr="003B0C32">
          <w:rPr>
            <w:rStyle w:val="Hyperlink"/>
            <w:noProof/>
          </w:rPr>
          <w:t>Figure 1</w:t>
        </w:r>
        <w:r>
          <w:rPr>
            <w:rStyle w:val="Hyperlink"/>
            <w:noProof/>
          </w:rPr>
          <w:t>:</w:t>
        </w:r>
        <w:r w:rsidRPr="003B0C32">
          <w:rPr>
            <w:rStyle w:val="Hyperlink"/>
            <w:noProof/>
          </w:rPr>
          <w:t xml:space="preserve"> MCP Components for setting up a platform for the provision of maritime services in the context of e-Navigation</w:t>
        </w:r>
        <w:r>
          <w:rPr>
            <w:noProof/>
            <w:webHidden/>
          </w:rPr>
          <w:tab/>
        </w:r>
        <w:r>
          <w:rPr>
            <w:noProof/>
            <w:webHidden/>
          </w:rPr>
          <w:fldChar w:fldCharType="begin"/>
        </w:r>
        <w:r>
          <w:rPr>
            <w:noProof/>
            <w:webHidden/>
          </w:rPr>
          <w:instrText xml:space="preserve"> PAGEREF _Toc53645080 \h </w:instrText>
        </w:r>
        <w:r>
          <w:rPr>
            <w:noProof/>
            <w:webHidden/>
          </w:rPr>
        </w:r>
        <w:r>
          <w:rPr>
            <w:noProof/>
            <w:webHidden/>
          </w:rPr>
          <w:fldChar w:fldCharType="separate"/>
        </w:r>
        <w:r>
          <w:rPr>
            <w:noProof/>
            <w:webHidden/>
          </w:rPr>
          <w:t>10</w:t>
        </w:r>
        <w:r>
          <w:rPr>
            <w:noProof/>
            <w:webHidden/>
          </w:rPr>
          <w:fldChar w:fldCharType="end"/>
        </w:r>
      </w:hyperlink>
    </w:p>
    <w:p w14:paraId="32FB6A31" w14:textId="08DA6EFB" w:rsidR="008F077A" w:rsidRDefault="008F077A" w:rsidP="008F077A"/>
    <w:p w14:paraId="3EE054E5" w14:textId="77777777" w:rsidR="00BE57ED" w:rsidRDefault="00BE57ED" w:rsidP="008F077A"/>
    <w:p w14:paraId="71B0F3BD" w14:textId="77777777" w:rsidR="008F077A" w:rsidRPr="002758A2" w:rsidRDefault="008F077A" w:rsidP="008F077A">
      <w:pPr>
        <w:pStyle w:val="ListofFigures"/>
        <w:rPr>
          <w:lang w:val="de-DE"/>
        </w:rPr>
      </w:pPr>
      <w:r w:rsidRPr="002758A2">
        <w:rPr>
          <w:lang w:val="de-DE"/>
        </w:rPr>
        <w:t>List of Equations</w:t>
      </w:r>
    </w:p>
    <w:p w14:paraId="2C83940F" w14:textId="77777777" w:rsidR="008F077A" w:rsidRPr="002758A2" w:rsidRDefault="008F077A" w:rsidP="008F077A">
      <w:pPr>
        <w:pStyle w:val="Abbildungsverzeichnis"/>
        <w:rPr>
          <w:lang w:val="de-DE"/>
        </w:rPr>
      </w:pPr>
      <w:r>
        <w:fldChar w:fldCharType="begin"/>
      </w:r>
      <w:r w:rsidRPr="002758A2">
        <w:rPr>
          <w:i w:val="0"/>
          <w:lang w:val="de-DE"/>
        </w:rPr>
        <w:instrText xml:space="preserve"> TOC \t "equation" \c "Equation" </w:instrText>
      </w:r>
      <w:r>
        <w:fldChar w:fldCharType="separate"/>
      </w:r>
      <w:r>
        <w:rPr>
          <w:b/>
          <w:bCs/>
          <w:noProof/>
          <w:lang w:val="de-DE"/>
        </w:rPr>
        <w:t>None.</w:t>
      </w:r>
      <w:r>
        <w:fldChar w:fldCharType="end"/>
      </w:r>
    </w:p>
    <w:p w14:paraId="17725217" w14:textId="77777777" w:rsidR="008F077A" w:rsidRPr="008F077A" w:rsidRDefault="008F077A" w:rsidP="008F077A"/>
    <w:p w14:paraId="58890DCE" w14:textId="55E57FA5" w:rsidR="008F077A" w:rsidRPr="00205045" w:rsidRDefault="008F077A" w:rsidP="009B6019">
      <w:pPr>
        <w:jc w:val="both"/>
        <w:sectPr w:rsidR="008F077A" w:rsidRPr="00205045"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r>
        <w:fldChar w:fldCharType="end"/>
      </w:r>
    </w:p>
    <w:p w14:paraId="08DB274D" w14:textId="014E4A2B" w:rsidR="004944C8" w:rsidRDefault="00F36293" w:rsidP="009B6019">
      <w:pPr>
        <w:pStyle w:val="berschrift1"/>
        <w:jc w:val="both"/>
      </w:pPr>
      <w:bookmarkStart w:id="1" w:name="_Toc65844989"/>
      <w:r w:rsidRPr="00205045">
        <w:lastRenderedPageBreak/>
        <w:t>I</w:t>
      </w:r>
      <w:r>
        <w:t>ntroduction</w:t>
      </w:r>
      <w:bookmarkEnd w:id="1"/>
    </w:p>
    <w:p w14:paraId="03D786C5" w14:textId="6817E2D2" w:rsidR="00274348" w:rsidRDefault="00274348" w:rsidP="009B6019">
      <w:pPr>
        <w:pStyle w:val="Heading1separatationline"/>
        <w:jc w:val="both"/>
      </w:pPr>
    </w:p>
    <w:p w14:paraId="6FB709AC" w14:textId="77777777" w:rsidR="000E0159" w:rsidRDefault="00274348" w:rsidP="000E0159">
      <w:pPr>
        <w:pStyle w:val="Textkrper"/>
        <w:jc w:val="both"/>
      </w:pPr>
      <w:r>
        <w:t>This guideline provides information</w:t>
      </w:r>
      <w:r w:rsidR="7F312052">
        <w:t xml:space="preserve"> to IALA members</w:t>
      </w:r>
      <w:r>
        <w:t xml:space="preserve"> </w:t>
      </w:r>
      <w:r w:rsidR="002728DE">
        <w:t xml:space="preserve">– especially for national members - </w:t>
      </w:r>
      <w:r w:rsidR="002F19B4">
        <w:t>for the selection of harmonised and</w:t>
      </w:r>
      <w:r>
        <w:t xml:space="preserve"> </w:t>
      </w:r>
      <w:r w:rsidR="002F19B4">
        <w:t>suitable</w:t>
      </w:r>
      <w:r>
        <w:t xml:space="preserve"> platforms </w:t>
      </w:r>
      <w:r w:rsidR="002F19B4">
        <w:t>for the</w:t>
      </w:r>
      <w:r>
        <w:t xml:space="preserve"> </w:t>
      </w:r>
      <w:r w:rsidR="00E96462">
        <w:t>provision</w:t>
      </w:r>
      <w:r>
        <w:t xml:space="preserve"> of </w:t>
      </w:r>
      <w:r w:rsidR="00401893">
        <w:t xml:space="preserve">Marine Aids to Navigation (AtoN) </w:t>
      </w:r>
      <w:r>
        <w:t>services</w:t>
      </w:r>
      <w:r w:rsidR="00401893">
        <w:t xml:space="preserve"> including VTS</w:t>
      </w:r>
      <w:r>
        <w:t xml:space="preserve"> in the context of e-navigation</w:t>
      </w:r>
      <w:r w:rsidR="002728DE">
        <w:t xml:space="preserve"> as recommended by the Recommendation R-1019</w:t>
      </w:r>
      <w:r>
        <w:t>.</w:t>
      </w:r>
      <w:r w:rsidR="00D65C6F">
        <w:t xml:space="preserve"> </w:t>
      </w:r>
      <w:r w:rsidR="009435C9" w:rsidRPr="009435C9">
        <w:t xml:space="preserve">For this purpose, regional, national and global platforms </w:t>
      </w:r>
      <w:r w:rsidR="002728DE">
        <w:t>have</w:t>
      </w:r>
      <w:r w:rsidR="009435C9" w:rsidRPr="009435C9">
        <w:t xml:space="preserve"> to be considered</w:t>
      </w:r>
      <w:r w:rsidR="009435C9">
        <w:t xml:space="preserve">. </w:t>
      </w:r>
    </w:p>
    <w:p w14:paraId="2BE274C8" w14:textId="24E1C713" w:rsidR="000E0159" w:rsidRDefault="000E0159" w:rsidP="6AA4DC36">
      <w:pPr>
        <w:pStyle w:val="Textkrper"/>
        <w:jc w:val="both"/>
      </w:pPr>
      <w:r>
        <w:t xml:space="preserve">Most elementary part of the selection process for a system are definition of the specific requirements. Therefore, this document concentrates on the requirements for platforms which support the provision of </w:t>
      </w:r>
      <w:r w:rsidR="00881BAD">
        <w:t>M</w:t>
      </w:r>
      <w:r>
        <w:t xml:space="preserve">aritime Services in the context of e-Navigation. </w:t>
      </w:r>
      <w:r w:rsidR="00D37F15">
        <w:t>T</w:t>
      </w:r>
      <w:r w:rsidR="00D65C6F">
        <w:t xml:space="preserve">he document presents an overview of relevant requirements that a platform </w:t>
      </w:r>
      <w:r w:rsidR="00D629B8">
        <w:t>must</w:t>
      </w:r>
      <w:r w:rsidR="00D65C6F">
        <w:t xml:space="preserve"> fulfil for the distribution of </w:t>
      </w:r>
      <w:r w:rsidR="00401893">
        <w:t xml:space="preserve">AtoN and </w:t>
      </w:r>
      <w:r w:rsidR="00D65C6F">
        <w:t xml:space="preserve">VTS services. </w:t>
      </w:r>
      <w:r w:rsidR="008D00FD">
        <w:t xml:space="preserve">The annex of this document </w:t>
      </w:r>
      <w:r w:rsidR="00D37F15">
        <w:t>introduces a platform technology</w:t>
      </w:r>
      <w:r w:rsidR="008D00FD">
        <w:t xml:space="preserve"> </w:t>
      </w:r>
      <w:r w:rsidR="002728DE">
        <w:t>as an example</w:t>
      </w:r>
      <w:r w:rsidR="008D00FD">
        <w:t xml:space="preserve"> </w:t>
      </w:r>
      <w:r w:rsidR="002728DE">
        <w:t>to illustrate the fulfilment of the requirements stated in this document</w:t>
      </w:r>
      <w:r w:rsidR="008D00FD">
        <w:t>.</w:t>
      </w:r>
    </w:p>
    <w:p w14:paraId="019AEF43" w14:textId="03AE3ED5" w:rsidR="00274348" w:rsidRPr="00274348" w:rsidRDefault="00274348" w:rsidP="009B6019">
      <w:pPr>
        <w:pStyle w:val="Textkrper"/>
        <w:jc w:val="both"/>
      </w:pPr>
    </w:p>
    <w:p w14:paraId="5A7F7376" w14:textId="2B6B5866" w:rsidR="00A524B5" w:rsidRDefault="00611C3F" w:rsidP="00C70F83">
      <w:pPr>
        <w:pStyle w:val="berschrift2"/>
      </w:pPr>
      <w:bookmarkStart w:id="2" w:name="_Toc38366929"/>
      <w:bookmarkStart w:id="3" w:name="_Toc38367061"/>
      <w:bookmarkStart w:id="4" w:name="_Toc38367113"/>
      <w:bookmarkStart w:id="5" w:name="_Toc38367185"/>
      <w:bookmarkStart w:id="6" w:name="_Toc38367222"/>
      <w:bookmarkStart w:id="7" w:name="_Toc38367700"/>
      <w:bookmarkStart w:id="8" w:name="_Toc38368963"/>
      <w:bookmarkStart w:id="9" w:name="_Toc65844990"/>
      <w:bookmarkEnd w:id="2"/>
      <w:bookmarkEnd w:id="3"/>
      <w:bookmarkEnd w:id="4"/>
      <w:bookmarkEnd w:id="5"/>
      <w:bookmarkEnd w:id="6"/>
      <w:bookmarkEnd w:id="7"/>
      <w:bookmarkEnd w:id="8"/>
      <w:r>
        <w:t>Scope</w:t>
      </w:r>
      <w:bookmarkEnd w:id="9"/>
    </w:p>
    <w:p w14:paraId="089CB32B" w14:textId="0724B3D0" w:rsidR="00274348" w:rsidRPr="00274348" w:rsidRDefault="00274348" w:rsidP="009B6019">
      <w:pPr>
        <w:pStyle w:val="Heading2separationline"/>
        <w:jc w:val="both"/>
      </w:pPr>
    </w:p>
    <w:p w14:paraId="43995EAE" w14:textId="2CE51CB1" w:rsidR="000E0159" w:rsidRDefault="0C7E97A0" w:rsidP="1B357CB6">
      <w:pPr>
        <w:pStyle w:val="Textkrper"/>
        <w:jc w:val="both"/>
      </w:pPr>
      <w:r>
        <w:t xml:space="preserve">A platform is system that </w:t>
      </w:r>
      <w:r w:rsidR="5B3F85DD">
        <w:t>facilitates</w:t>
      </w:r>
      <w:r w:rsidR="002728DE">
        <w:t xml:space="preserve"> (provides services for)</w:t>
      </w:r>
      <w:r>
        <w:t xml:space="preserve"> the secure and reliable exchange </w:t>
      </w:r>
      <w:r w:rsidR="002F19B4">
        <w:t>of</w:t>
      </w:r>
      <w:r>
        <w:t xml:space="preserve"> information</w:t>
      </w:r>
      <w:r w:rsidR="002F19B4">
        <w:t xml:space="preserve"> and services</w:t>
      </w:r>
      <w:r>
        <w:t xml:space="preserve"> between stakeholders. </w:t>
      </w:r>
      <w:r w:rsidR="002F19B4" w:rsidRPr="00205045">
        <w:t xml:space="preserve">An interoperability between all platform participants can be achieved through standardized requirements for the development of the services. A distributed ecosystem of Maritime Services is foreseen in the maritime domain due to the international and decentralised nature of shipping. </w:t>
      </w:r>
      <w:r w:rsidR="002F19B4">
        <w:t xml:space="preserve">Although the focus is to enable VTS and AtoN services in the context of </w:t>
      </w:r>
      <w:r w:rsidR="0016524C">
        <w:t>e-navigation</w:t>
      </w:r>
      <w:r w:rsidR="002F19B4">
        <w:t xml:space="preserve">, it is the vision that these platforms should accommodate all </w:t>
      </w:r>
      <w:r w:rsidR="003E0F98">
        <w:t>M</w:t>
      </w:r>
      <w:r w:rsidR="002F19B4">
        <w:t xml:space="preserve">aritime </w:t>
      </w:r>
      <w:r w:rsidR="003E0F98">
        <w:t>S</w:t>
      </w:r>
      <w:r w:rsidR="002F19B4">
        <w:t>ervices in the context of e-navigation and beyond (e-maritime, autonomous ships</w:t>
      </w:r>
      <w:r w:rsidR="00FF5E3C">
        <w:t>,</w:t>
      </w:r>
      <w:r w:rsidR="002F19B4">
        <w:t xml:space="preserve"> etc</w:t>
      </w:r>
      <w:r w:rsidR="00FF5E3C">
        <w:t>).</w:t>
      </w:r>
      <w:r w:rsidR="000E0159" w:rsidRPr="000E0159">
        <w:t xml:space="preserve"> </w:t>
      </w:r>
    </w:p>
    <w:p w14:paraId="46F754CA" w14:textId="4B70F76E" w:rsidR="002F19B4" w:rsidRDefault="0B363FB9" w:rsidP="1B357CB6">
      <w:pPr>
        <w:pStyle w:val="Textkrper"/>
        <w:jc w:val="both"/>
      </w:pPr>
      <w:r>
        <w:t>The exact definition of a platform in this co</w:t>
      </w:r>
      <w:r w:rsidR="335F78DC">
        <w:t>n</w:t>
      </w:r>
      <w:r>
        <w:t>text is indirectly given by the requirements for the platform which is described in chapter 2 of this document.</w:t>
      </w:r>
      <w:r w:rsidR="002F19B4">
        <w:t xml:space="preserve"> </w:t>
      </w:r>
    </w:p>
    <w:p w14:paraId="6D394BD0" w14:textId="668D56FB" w:rsidR="00B6367C" w:rsidRPr="00205045" w:rsidRDefault="00B6367C">
      <w:pPr>
        <w:pStyle w:val="Textkrper"/>
        <w:jc w:val="both"/>
      </w:pPr>
      <w:r w:rsidRPr="00205045">
        <w:t>This is one of several guidelines associated with Recommendation R-</w:t>
      </w:r>
      <w:r w:rsidR="4C11A409" w:rsidRPr="00205045">
        <w:t>1019</w:t>
      </w:r>
      <w:r w:rsidR="00D040F0">
        <w:t xml:space="preserve"> </w:t>
      </w:r>
      <w:r w:rsidR="00490C14" w:rsidRPr="00205045">
        <w:t>(Provision of Maritime Services in the context of e-Navigation</w:t>
      </w:r>
      <w:r w:rsidR="6411E76F" w:rsidRPr="00205045">
        <w:t xml:space="preserve"> in the domain of IALA</w:t>
      </w:r>
      <w:r w:rsidR="00490C14" w:rsidRPr="00205045">
        <w:t>).</w:t>
      </w:r>
      <w:r w:rsidR="5E73DC13" w:rsidRPr="00205045">
        <w:t xml:space="preserve"> In particular this document describes how IALA members can </w:t>
      </w:r>
      <w:r w:rsidR="2A8A98A5" w:rsidRPr="00205045">
        <w:t>meet the following recommendations in R1019:</w:t>
      </w:r>
    </w:p>
    <w:p w14:paraId="180D8A93" w14:textId="12CC8395" w:rsidR="4D35EEB3" w:rsidRPr="003A000E" w:rsidRDefault="4D35EEB3" w:rsidP="00E7013D">
      <w:pPr>
        <w:pStyle w:val="Textkrper"/>
        <w:numPr>
          <w:ilvl w:val="0"/>
          <w:numId w:val="39"/>
        </w:numPr>
        <w:jc w:val="both"/>
        <w:rPr>
          <w:i/>
          <w:iCs/>
        </w:rPr>
      </w:pPr>
      <w:r w:rsidRPr="34048056">
        <w:rPr>
          <w:i/>
          <w:iCs/>
        </w:rPr>
        <w:t>Ensure that a communications infrastructure to provide such digital maritime services is available in their area of responsibility.</w:t>
      </w:r>
    </w:p>
    <w:p w14:paraId="2A4C4A6A" w14:textId="1AA03802" w:rsidR="4D35EEB3" w:rsidRPr="003A000E" w:rsidRDefault="4D35EEB3" w:rsidP="00E7013D">
      <w:pPr>
        <w:pStyle w:val="Textkrper"/>
        <w:numPr>
          <w:ilvl w:val="0"/>
          <w:numId w:val="39"/>
        </w:numPr>
        <w:jc w:val="both"/>
        <w:rPr>
          <w:i/>
        </w:rPr>
      </w:pPr>
      <w:r w:rsidRPr="003A000E">
        <w:rPr>
          <w:i/>
        </w:rPr>
        <w:t xml:space="preserve">Ensure harmonisation and interoperability, by </w:t>
      </w:r>
      <w:r w:rsidR="00205045" w:rsidRPr="003A000E">
        <w:rPr>
          <w:i/>
        </w:rPr>
        <w:t>considering</w:t>
      </w:r>
      <w:r w:rsidRPr="003A000E">
        <w:rPr>
          <w:i/>
        </w:rPr>
        <w:t xml:space="preserve"> international standards and guidance for:</w:t>
      </w:r>
    </w:p>
    <w:p w14:paraId="74815E71" w14:textId="2DCC4D22" w:rsidR="4D35EEB3" w:rsidRPr="003A000E" w:rsidRDefault="4D35EEB3" w:rsidP="003A000E">
      <w:pPr>
        <w:pStyle w:val="Textkrper"/>
        <w:numPr>
          <w:ilvl w:val="1"/>
          <w:numId w:val="1"/>
        </w:numPr>
        <w:jc w:val="both"/>
        <w:rPr>
          <w:i/>
        </w:rPr>
      </w:pPr>
      <w:r w:rsidRPr="003A000E">
        <w:rPr>
          <w:i/>
        </w:rPr>
        <w:t>Digital maritime services.</w:t>
      </w:r>
    </w:p>
    <w:p w14:paraId="58F2B152" w14:textId="7E5EBF13" w:rsidR="4D35EEB3" w:rsidRPr="003A000E" w:rsidRDefault="4D35EEB3" w:rsidP="003A000E">
      <w:pPr>
        <w:pStyle w:val="Textkrper"/>
        <w:numPr>
          <w:ilvl w:val="1"/>
          <w:numId w:val="1"/>
        </w:numPr>
        <w:jc w:val="both"/>
        <w:rPr>
          <w:i/>
        </w:rPr>
      </w:pPr>
      <w:r w:rsidRPr="003A000E">
        <w:rPr>
          <w:i/>
        </w:rPr>
        <w:t>The communications infrastructure.</w:t>
      </w:r>
    </w:p>
    <w:p w14:paraId="18FDACA1" w14:textId="0CE6F608" w:rsidR="4D35EEB3" w:rsidRPr="003A000E" w:rsidRDefault="4D35EEB3" w:rsidP="003A000E">
      <w:pPr>
        <w:pStyle w:val="Textkrper"/>
        <w:numPr>
          <w:ilvl w:val="1"/>
          <w:numId w:val="1"/>
        </w:numPr>
        <w:jc w:val="both"/>
        <w:rPr>
          <w:i/>
        </w:rPr>
      </w:pPr>
      <w:r w:rsidRPr="003A000E">
        <w:rPr>
          <w:i/>
        </w:rPr>
        <w:t>System design and cybersecurity (e.g. availability, integrity and confidentiality).</w:t>
      </w:r>
    </w:p>
    <w:p w14:paraId="690F7BD8" w14:textId="12CC8395" w:rsidR="4D35EEB3" w:rsidRPr="003A000E" w:rsidRDefault="4D35EEB3" w:rsidP="00E7013D">
      <w:pPr>
        <w:pStyle w:val="Textkrper"/>
        <w:numPr>
          <w:ilvl w:val="0"/>
          <w:numId w:val="40"/>
        </w:numPr>
        <w:jc w:val="both"/>
        <w:rPr>
          <w:i/>
          <w:iCs/>
        </w:rPr>
      </w:pPr>
      <w:r w:rsidRPr="34048056">
        <w:rPr>
          <w:i/>
          <w:iCs/>
        </w:rPr>
        <w:t>Ensure their services are developed and harmonised with other and authenticated maritime services that are the responsibility of other domain coordinating bodies.</w:t>
      </w:r>
    </w:p>
    <w:p w14:paraId="00BB8ADD" w14:textId="432C1255" w:rsidR="00F2480C" w:rsidRPr="003A000E" w:rsidRDefault="00F2480C" w:rsidP="003A000E">
      <w:pPr>
        <w:pStyle w:val="Textkrper"/>
        <w:jc w:val="both"/>
      </w:pPr>
      <w:r w:rsidRPr="003A000E">
        <w:t>It is the intention that these platforms together with various communication channels will comprise the communication infrastructure mentioned above.</w:t>
      </w:r>
    </w:p>
    <w:p w14:paraId="29CD05E2" w14:textId="77777777" w:rsidR="002C1DD8" w:rsidRPr="00AF74ED" w:rsidRDefault="002C1DD8" w:rsidP="003A000E">
      <w:pPr>
        <w:pStyle w:val="Textkrper"/>
        <w:ind w:left="720"/>
        <w:jc w:val="both"/>
      </w:pPr>
    </w:p>
    <w:p w14:paraId="16751D04" w14:textId="19FD9A10" w:rsidR="009217F2" w:rsidRDefault="00611C3F" w:rsidP="00C70F83">
      <w:pPr>
        <w:pStyle w:val="berschrift2"/>
      </w:pPr>
      <w:bookmarkStart w:id="10" w:name="_Toc65844991"/>
      <w:r>
        <w:t>Background</w:t>
      </w:r>
      <w:bookmarkEnd w:id="10"/>
    </w:p>
    <w:p w14:paraId="38ABAEB9" w14:textId="77777777" w:rsidR="00274348" w:rsidRPr="00AF74ED" w:rsidRDefault="00274348" w:rsidP="003A000E">
      <w:pPr>
        <w:pStyle w:val="Heading2separationline"/>
        <w:jc w:val="both"/>
      </w:pPr>
    </w:p>
    <w:p w14:paraId="036D09CD" w14:textId="20879B43" w:rsidR="00233D1A" w:rsidRPr="00205045" w:rsidRDefault="00300A89" w:rsidP="003A000E">
      <w:pPr>
        <w:pStyle w:val="Textkrper"/>
        <w:jc w:val="both"/>
      </w:pPr>
      <w:r w:rsidRPr="00205045">
        <w:t xml:space="preserve">As in other domains, the digitalisation </w:t>
      </w:r>
      <w:r w:rsidR="00233D1A" w:rsidRPr="00205045">
        <w:t>is advancing rapidly</w:t>
      </w:r>
      <w:r w:rsidRPr="00205045">
        <w:t xml:space="preserve"> also in the maritime domain</w:t>
      </w:r>
      <w:r w:rsidR="00233D1A" w:rsidRPr="00205045">
        <w:t>. The shipping industry is witness to increasing levels of digitisation and automation on board and ashore, growing electronic exchange of information and the advent of digital maritime services. These trends will lead to:</w:t>
      </w:r>
    </w:p>
    <w:p w14:paraId="79F9F35D" w14:textId="0AE0E02C" w:rsidR="000C32FA" w:rsidRDefault="000C32FA" w:rsidP="00E7013D">
      <w:pPr>
        <w:pStyle w:val="Textkrper"/>
        <w:numPr>
          <w:ilvl w:val="0"/>
          <w:numId w:val="37"/>
        </w:numPr>
        <w:jc w:val="both"/>
      </w:pPr>
      <w:r w:rsidRPr="00205045">
        <w:t xml:space="preserve">The need for increased and improved connectivity </w:t>
      </w:r>
      <w:r w:rsidR="00300A89" w:rsidRPr="00205045">
        <w:t>(on board and ashore)</w:t>
      </w:r>
      <w:r w:rsidR="00903C4C">
        <w:t>.</w:t>
      </w:r>
    </w:p>
    <w:p w14:paraId="40AC1D93" w14:textId="578B92F8" w:rsidR="00903C4C" w:rsidRPr="00205045" w:rsidRDefault="00903C4C" w:rsidP="00E7013D">
      <w:pPr>
        <w:pStyle w:val="Textkrper"/>
        <w:numPr>
          <w:ilvl w:val="0"/>
          <w:numId w:val="37"/>
        </w:numPr>
        <w:jc w:val="both"/>
      </w:pPr>
      <w:r w:rsidRPr="00903C4C">
        <w:t xml:space="preserve">Approaches to exchange relevant </w:t>
      </w:r>
      <w:r>
        <w:t>information</w:t>
      </w:r>
      <w:r w:rsidRPr="00903C4C">
        <w:t xml:space="preserve"> securely and timely despite a </w:t>
      </w:r>
      <w:r>
        <w:t>volatile</w:t>
      </w:r>
      <w:r w:rsidRPr="00903C4C">
        <w:t xml:space="preserve"> </w:t>
      </w:r>
      <w:r>
        <w:t xml:space="preserve">connectivity. </w:t>
      </w:r>
    </w:p>
    <w:p w14:paraId="091DB8BF" w14:textId="35953487" w:rsidR="00233D1A" w:rsidRPr="00205045" w:rsidRDefault="00233D1A" w:rsidP="00E7013D">
      <w:pPr>
        <w:pStyle w:val="Textkrper"/>
        <w:numPr>
          <w:ilvl w:val="0"/>
          <w:numId w:val="37"/>
        </w:numPr>
        <w:jc w:val="both"/>
      </w:pPr>
      <w:r w:rsidRPr="00205045">
        <w:lastRenderedPageBreak/>
        <w:t>Increased safety and efficiency of shipping and enhanced environmental protection.</w:t>
      </w:r>
    </w:p>
    <w:p w14:paraId="3717C701" w14:textId="28401751" w:rsidR="00860D2B" w:rsidRPr="00205045" w:rsidRDefault="00C76F21" w:rsidP="00E7013D">
      <w:pPr>
        <w:pStyle w:val="Textkrper"/>
        <w:numPr>
          <w:ilvl w:val="0"/>
          <w:numId w:val="37"/>
        </w:numPr>
        <w:jc w:val="both"/>
      </w:pPr>
      <w:r w:rsidRPr="00205045">
        <w:t>New maritime services using the opportunities of digitisatio</w:t>
      </w:r>
      <w:r w:rsidR="00860D2B" w:rsidRPr="00205045">
        <w:t>n</w:t>
      </w:r>
      <w:r w:rsidR="00903C4C">
        <w:t>.</w:t>
      </w:r>
    </w:p>
    <w:p w14:paraId="2872EAC4" w14:textId="274031C8" w:rsidR="00027280" w:rsidRDefault="00027280" w:rsidP="00E7013D">
      <w:pPr>
        <w:pStyle w:val="Textkrper"/>
        <w:numPr>
          <w:ilvl w:val="0"/>
          <w:numId w:val="37"/>
        </w:numPr>
        <w:jc w:val="both"/>
      </w:pPr>
      <w:r>
        <w:t xml:space="preserve">A higher intention to exchange services </w:t>
      </w:r>
      <w:r w:rsidR="00903C4C">
        <w:t xml:space="preserve">and information </w:t>
      </w:r>
      <w:r>
        <w:t>with other stakeholders</w:t>
      </w:r>
      <w:r w:rsidR="00903C4C">
        <w:t>.</w:t>
      </w:r>
    </w:p>
    <w:p w14:paraId="5FFA7261" w14:textId="7DDEB35E" w:rsidR="6AA4DC36" w:rsidRDefault="6AA4DC36" w:rsidP="6AA4DC36">
      <w:pPr>
        <w:pStyle w:val="Textkrper"/>
        <w:jc w:val="both"/>
      </w:pPr>
    </w:p>
    <w:p w14:paraId="6032AF25" w14:textId="4F1B946C" w:rsidR="01EF10A3" w:rsidRDefault="01EF10A3" w:rsidP="6AA4DC36">
      <w:pPr>
        <w:pStyle w:val="berschrift2"/>
      </w:pPr>
      <w:r>
        <w:t>An example – the provision of navigati</w:t>
      </w:r>
      <w:r w:rsidR="039C6443">
        <w:t>o</w:t>
      </w:r>
      <w:r>
        <w:t>nal warnings</w:t>
      </w:r>
    </w:p>
    <w:p w14:paraId="45DE9C2E" w14:textId="66883465" w:rsidR="6AA4DC36" w:rsidRDefault="6AA4DC36" w:rsidP="6AA4DC36">
      <w:pPr>
        <w:pStyle w:val="Textkrper"/>
        <w:jc w:val="both"/>
      </w:pPr>
    </w:p>
    <w:p w14:paraId="7A51E6A1" w14:textId="5BD1C83A" w:rsidR="1E431706" w:rsidRDefault="1E431706" w:rsidP="6AA4DC36">
      <w:pPr>
        <w:pStyle w:val="Textkrper"/>
        <w:jc w:val="both"/>
      </w:pPr>
      <w:r w:rsidRPr="6AA4DC36">
        <w:t>In the case of navigational warnings, the current way of receiving this is mainly by NAVTEX. Here, providers of the information ha</w:t>
      </w:r>
      <w:r w:rsidR="229217C3" w:rsidRPr="6AA4DC36">
        <w:t>ve</w:t>
      </w:r>
      <w:r w:rsidRPr="6AA4DC36">
        <w:t xml:space="preserve"> an infrastructure with radio equipment and antennas enabling the transmission of this information on the frequency allocated to this purpose. On the receiver side, the user purchases a NAVTEX receiver, enabling the reception of this information on that specific frequency.</w:t>
      </w:r>
    </w:p>
    <w:p w14:paraId="3904E521" w14:textId="4072F1E9" w:rsidR="1E431706" w:rsidRDefault="1E431706" w:rsidP="6AA4DC36">
      <w:pPr>
        <w:pStyle w:val="Textkrper"/>
        <w:jc w:val="both"/>
      </w:pPr>
      <w:r w:rsidRPr="6AA4DC36">
        <w:t>So, finding the information is simply a matter of listening to the right frequency - and the authenticity (proof of identity) of the information provider is to some extend given by the fact that the provider has the equipment which is able to transmit the signal - although some rogue entity in principle could have the same equipment and transmit malicious information for some devious purpose. Strictly speaking the information provider is not authorised (the identity of the information provider is not proven) and the integrity of the information provided is not guaranteed (i.e. it is not guaranteed that the information has not been hampered with).</w:t>
      </w:r>
    </w:p>
    <w:p w14:paraId="5EAADBA2" w14:textId="775A2778" w:rsidR="1E431706" w:rsidRDefault="1E431706" w:rsidP="6AA4DC36">
      <w:pPr>
        <w:pStyle w:val="Textkrper"/>
        <w:jc w:val="both"/>
      </w:pPr>
      <w:r w:rsidRPr="6AA4DC36">
        <w:t>Using contemporary technology, a provider would expose a service on the internet, and the service consumer would connect to that service and receive the data - i.e. the navigational warnings. This of course requires that the recipient is connected to the internet - which is another discussion when it comes to vessels.</w:t>
      </w:r>
    </w:p>
    <w:p w14:paraId="14891CB4" w14:textId="172D5581" w:rsidR="1E431706" w:rsidRDefault="1E431706" w:rsidP="6AA4DC36">
      <w:pPr>
        <w:pStyle w:val="Textkrper"/>
        <w:jc w:val="both"/>
      </w:pPr>
      <w:r w:rsidRPr="6AA4DC36">
        <w:t>Having the provider of navigational warnings deliver the information over the internet means that the provider needs to be authenticated. On the internet anyone can provide anything from anywhere very easily, requiring nothing more than a connected computer - or even a smartphone. So</w:t>
      </w:r>
      <w:r w:rsidR="4EF560C4" w:rsidRPr="6AA4DC36">
        <w:t>,</w:t>
      </w:r>
      <w:r w:rsidRPr="6AA4DC36">
        <w:t xml:space="preserve"> authentication becomes essential</w:t>
      </w:r>
      <w:r w:rsidR="0E82AA89" w:rsidRPr="6AA4DC36">
        <w:t>.</w:t>
      </w:r>
    </w:p>
    <w:p w14:paraId="7F89108A" w14:textId="50D79525" w:rsidR="1E431706" w:rsidRDefault="1E431706" w:rsidP="6AA4DC36">
      <w:pPr>
        <w:pStyle w:val="Textkrper"/>
        <w:jc w:val="both"/>
      </w:pPr>
      <w:r w:rsidRPr="6AA4DC36">
        <w:t>Also, it is very difficult to find the correct information from authorised providers on the internet - it is not just a matter of tuning into a specific frequency - and thus service discoverability becomes an issue. In particular because users (vessels) will need to connect to different providers depending on where they are in the world or where they are planning to go, and thus requires navigational warnings (and other relevant information) for those areas. Transmitting the information using NAVTEX gives a kind of regional relevance because the NAVTEX transmitters have a certain coverage, but on the internet, information are (in principal) equally available from anywhere in the world.</w:t>
      </w:r>
    </w:p>
    <w:p w14:paraId="0388B118" w14:textId="56CB628C" w:rsidR="54D7C506" w:rsidRDefault="54D7C506" w:rsidP="6AA4DC36">
      <w:pPr>
        <w:pStyle w:val="Textkrper"/>
        <w:jc w:val="both"/>
      </w:pPr>
      <w:r w:rsidRPr="6AA4DC36">
        <w:t>This example illustrates the need for harmonised platforms to provide such feature.</w:t>
      </w:r>
    </w:p>
    <w:p w14:paraId="745316F9" w14:textId="77777777" w:rsidR="002C1DD8" w:rsidRPr="00205045" w:rsidRDefault="002C1DD8" w:rsidP="003A000E">
      <w:pPr>
        <w:pStyle w:val="Textkrper"/>
        <w:ind w:left="720"/>
        <w:jc w:val="both"/>
      </w:pPr>
    </w:p>
    <w:p w14:paraId="32FBA514" w14:textId="1498D5A3" w:rsidR="00962DE8" w:rsidRPr="00C70F83" w:rsidRDefault="00962DE8" w:rsidP="00962DE8">
      <w:pPr>
        <w:pStyle w:val="berschrift1"/>
      </w:pPr>
      <w:bookmarkStart w:id="11" w:name="_Toc38365391"/>
      <w:bookmarkStart w:id="12" w:name="_Toc38366932"/>
      <w:bookmarkStart w:id="13" w:name="_Toc38367064"/>
      <w:bookmarkStart w:id="14" w:name="_Toc38367116"/>
      <w:bookmarkStart w:id="15" w:name="_Toc38367188"/>
      <w:bookmarkStart w:id="16" w:name="_Toc38367225"/>
      <w:bookmarkStart w:id="17" w:name="_Toc38367703"/>
      <w:bookmarkStart w:id="18" w:name="_Toc38368771"/>
      <w:bookmarkStart w:id="19" w:name="_Toc38368810"/>
      <w:bookmarkStart w:id="20" w:name="_Toc38368966"/>
      <w:bookmarkStart w:id="21" w:name="_Ref32411002"/>
      <w:bookmarkStart w:id="22" w:name="_Toc65844992"/>
      <w:bookmarkEnd w:id="11"/>
      <w:bookmarkEnd w:id="12"/>
      <w:bookmarkEnd w:id="13"/>
      <w:bookmarkEnd w:id="14"/>
      <w:bookmarkEnd w:id="15"/>
      <w:bookmarkEnd w:id="16"/>
      <w:bookmarkEnd w:id="17"/>
      <w:bookmarkEnd w:id="18"/>
      <w:bookmarkEnd w:id="19"/>
      <w:bookmarkEnd w:id="20"/>
      <w:r>
        <w:t>FU</w:t>
      </w:r>
      <w:r w:rsidR="005F6B91">
        <w:t>nct</w:t>
      </w:r>
      <w:r>
        <w:t>ionalisties of platforms for maritime services in the context of e-navigation</w:t>
      </w:r>
      <w:bookmarkEnd w:id="21"/>
      <w:bookmarkEnd w:id="22"/>
    </w:p>
    <w:p w14:paraId="01D5E8F4" w14:textId="77777777" w:rsidR="00274348" w:rsidRPr="00AF74ED" w:rsidRDefault="00274348" w:rsidP="003A000E">
      <w:pPr>
        <w:pStyle w:val="Heading1separatationline"/>
        <w:jc w:val="both"/>
      </w:pPr>
    </w:p>
    <w:p w14:paraId="2E91AD2C" w14:textId="1CE741A7" w:rsidR="00226BFA" w:rsidRPr="00205045" w:rsidRDefault="000C32FA" w:rsidP="003A000E">
      <w:pPr>
        <w:pStyle w:val="Textkrper"/>
        <w:jc w:val="both"/>
      </w:pPr>
      <w:r w:rsidRPr="00205045">
        <w:t xml:space="preserve">Platforms for maritime services must as a minimum </w:t>
      </w:r>
      <w:r w:rsidR="000B5C4F">
        <w:t>fulfil the following</w:t>
      </w:r>
      <w:r w:rsidRPr="00205045">
        <w:t xml:space="preserve"> </w:t>
      </w:r>
      <w:r w:rsidR="003C35A7" w:rsidRPr="00205045">
        <w:t>features</w:t>
      </w:r>
      <w:r w:rsidRPr="00205045">
        <w:t>:</w:t>
      </w:r>
      <w:r w:rsidR="005679BA" w:rsidRPr="00205045">
        <w:t xml:space="preserve"> </w:t>
      </w:r>
    </w:p>
    <w:p w14:paraId="10E27CAB" w14:textId="6FE2EFA3" w:rsidR="000C32FA" w:rsidRDefault="008D446B" w:rsidP="00E7013D">
      <w:pPr>
        <w:pStyle w:val="Textkrper"/>
        <w:numPr>
          <w:ilvl w:val="0"/>
          <w:numId w:val="36"/>
        </w:numPr>
        <w:jc w:val="both"/>
      </w:pPr>
      <w:r w:rsidRPr="00205045">
        <w:t>A</w:t>
      </w:r>
      <w:r w:rsidR="00426289" w:rsidRPr="00205045">
        <w:t>uthenticity</w:t>
      </w:r>
      <w:r w:rsidR="002B757F" w:rsidRPr="00205045">
        <w:t xml:space="preserve"> and authori</w:t>
      </w:r>
      <w:r w:rsidR="00F86162">
        <w:t>s</w:t>
      </w:r>
      <w:r w:rsidR="002B757F" w:rsidRPr="00205045">
        <w:t>ation</w:t>
      </w:r>
      <w:r w:rsidR="00354016">
        <w:t xml:space="preserve"> (c.f. </w:t>
      </w:r>
      <w:r w:rsidR="001972BC">
        <w:t xml:space="preserve">section </w:t>
      </w:r>
      <w:r w:rsidR="001972BC">
        <w:fldChar w:fldCharType="begin"/>
      </w:r>
      <w:r w:rsidR="001972BC">
        <w:instrText xml:space="preserve"> REF _Ref38366505 \n \h </w:instrText>
      </w:r>
      <w:r w:rsidR="001972BC">
        <w:fldChar w:fldCharType="separate"/>
      </w:r>
      <w:r w:rsidR="001972BC">
        <w:t>2.1</w:t>
      </w:r>
      <w:r w:rsidR="001972BC">
        <w:fldChar w:fldCharType="end"/>
      </w:r>
      <w:r w:rsidR="00354016">
        <w:t>)</w:t>
      </w:r>
    </w:p>
    <w:p w14:paraId="75E4F9B0" w14:textId="600BC630" w:rsidR="00354016" w:rsidRPr="00205045" w:rsidRDefault="00354016" w:rsidP="00E7013D">
      <w:pPr>
        <w:pStyle w:val="Textkrper"/>
        <w:numPr>
          <w:ilvl w:val="0"/>
          <w:numId w:val="36"/>
        </w:numPr>
        <w:jc w:val="both"/>
      </w:pPr>
      <w:r w:rsidRPr="00205045">
        <w:t>Interoperability</w:t>
      </w:r>
      <w:r>
        <w:t xml:space="preserve"> (c.f. </w:t>
      </w:r>
      <w:r w:rsidR="0044575D">
        <w:t xml:space="preserve">section </w:t>
      </w:r>
      <w:r w:rsidR="0044575D">
        <w:fldChar w:fldCharType="begin"/>
      </w:r>
      <w:r w:rsidR="0044575D">
        <w:instrText xml:space="preserve"> REF _Ref38366787 \r \h </w:instrText>
      </w:r>
      <w:r w:rsidR="0044575D">
        <w:fldChar w:fldCharType="separate"/>
      </w:r>
      <w:r w:rsidR="0044575D">
        <w:t>2.2</w:t>
      </w:r>
      <w:r w:rsidR="0044575D">
        <w:fldChar w:fldCharType="end"/>
      </w:r>
      <w:r w:rsidR="0044575D">
        <w:rPr>
          <w:rStyle w:val="Kommentarzeichen"/>
        </w:rPr>
        <w:t>)</w:t>
      </w:r>
    </w:p>
    <w:p w14:paraId="760F5A85" w14:textId="36FC6B6F" w:rsidR="00354016" w:rsidRDefault="000B5C4F" w:rsidP="00E7013D">
      <w:pPr>
        <w:pStyle w:val="Textkrper"/>
        <w:numPr>
          <w:ilvl w:val="0"/>
          <w:numId w:val="36"/>
        </w:numPr>
        <w:jc w:val="both"/>
      </w:pPr>
      <w:r>
        <w:t>Management of Service specification management</w:t>
      </w:r>
      <w:r w:rsidR="00354016">
        <w:t xml:space="preserve"> (c.f. </w:t>
      </w:r>
      <w:r w:rsidR="4A002C74">
        <w:t xml:space="preserve">section </w:t>
      </w:r>
      <w:r w:rsidR="372D3475">
        <w:t>2.3</w:t>
      </w:r>
      <w:r w:rsidR="00354016">
        <w:t>)</w:t>
      </w:r>
    </w:p>
    <w:p w14:paraId="0411E991" w14:textId="06D7DD31" w:rsidR="00903C4C" w:rsidRDefault="00953E3A" w:rsidP="003A000E">
      <w:pPr>
        <w:pStyle w:val="Textkrper"/>
        <w:jc w:val="both"/>
      </w:pPr>
      <w:r w:rsidRPr="00205045">
        <w:t xml:space="preserve">By </w:t>
      </w:r>
      <w:r w:rsidR="00670EB1" w:rsidRPr="00670EB1">
        <w:t>ensur</w:t>
      </w:r>
      <w:r w:rsidR="00670EB1">
        <w:t xml:space="preserve">ing </w:t>
      </w:r>
      <w:r w:rsidRPr="00205045">
        <w:t xml:space="preserve">the raised </w:t>
      </w:r>
      <w:r w:rsidR="000B5C4F">
        <w:t>functionalities</w:t>
      </w:r>
      <w:r w:rsidRPr="00205045">
        <w:t xml:space="preserve">, a secure and trustworthy communication can be assured during </w:t>
      </w:r>
      <w:r w:rsidR="009014DE" w:rsidRPr="00205045">
        <w:t>the exchange of</w:t>
      </w:r>
      <w:r w:rsidRPr="00205045">
        <w:t xml:space="preserve"> services. Additionally, the use of current technological trends within the platform should simplify</w:t>
      </w:r>
      <w:r w:rsidR="00C20EB9" w:rsidRPr="00205045">
        <w:t xml:space="preserve"> and enable</w:t>
      </w:r>
      <w:r w:rsidRPr="00205045">
        <w:t xml:space="preserve"> the development of modern </w:t>
      </w:r>
      <w:r w:rsidR="009014DE" w:rsidRPr="00205045">
        <w:t xml:space="preserve">maritime </w:t>
      </w:r>
      <w:r w:rsidRPr="00205045">
        <w:t xml:space="preserve">services. </w:t>
      </w:r>
      <w:r w:rsidR="003C35A7" w:rsidRPr="00205045">
        <w:t xml:space="preserve">The </w:t>
      </w:r>
      <w:r w:rsidR="009014DE" w:rsidRPr="00205045">
        <w:t xml:space="preserve">defined </w:t>
      </w:r>
      <w:r w:rsidR="00670EB1">
        <w:t>functionalities</w:t>
      </w:r>
      <w:r w:rsidR="009014DE" w:rsidRPr="00205045">
        <w:t xml:space="preserve"> </w:t>
      </w:r>
      <w:r w:rsidR="003C35A7" w:rsidRPr="00205045">
        <w:t>are explained in more detail below.</w:t>
      </w:r>
    </w:p>
    <w:p w14:paraId="0BF265E6" w14:textId="77777777" w:rsidR="00221D10" w:rsidRDefault="00221D10" w:rsidP="003A000E">
      <w:pPr>
        <w:pStyle w:val="Textkrper"/>
        <w:jc w:val="both"/>
      </w:pPr>
    </w:p>
    <w:p w14:paraId="3AF5B9D9" w14:textId="77777777" w:rsidR="00962DE8" w:rsidRDefault="00962DE8" w:rsidP="00962DE8">
      <w:pPr>
        <w:pStyle w:val="berschrift2"/>
      </w:pPr>
      <w:bookmarkStart w:id="23" w:name="_Ref38366505"/>
      <w:bookmarkStart w:id="24" w:name="_Ref38366516"/>
      <w:bookmarkStart w:id="25" w:name="_Toc65844993"/>
      <w:r w:rsidRPr="00205045">
        <w:lastRenderedPageBreak/>
        <w:t xml:space="preserve">Authenticity </w:t>
      </w:r>
      <w:r>
        <w:t>and</w:t>
      </w:r>
      <w:r w:rsidRPr="00205045">
        <w:t xml:space="preserve"> Authori</w:t>
      </w:r>
      <w:r>
        <w:t>s</w:t>
      </w:r>
      <w:r w:rsidRPr="00205045">
        <w:t>ation</w:t>
      </w:r>
      <w:bookmarkEnd w:id="23"/>
      <w:bookmarkEnd w:id="24"/>
      <w:bookmarkEnd w:id="25"/>
    </w:p>
    <w:p w14:paraId="7FE77D6A" w14:textId="77777777" w:rsidR="00962DE8" w:rsidRPr="00AF74ED" w:rsidRDefault="00962DE8" w:rsidP="00962DE8">
      <w:pPr>
        <w:pStyle w:val="Heading2separationline"/>
        <w:jc w:val="both"/>
      </w:pPr>
    </w:p>
    <w:p w14:paraId="6EC34590" w14:textId="77777777" w:rsidR="00962DE8" w:rsidRPr="003A000E" w:rsidRDefault="00962DE8" w:rsidP="00962DE8">
      <w:pPr>
        <w:pStyle w:val="Textkrper"/>
        <w:jc w:val="both"/>
      </w:pPr>
      <w:r w:rsidRPr="003A000E">
        <w:rPr>
          <w:b/>
        </w:rPr>
        <w:t>Authentication</w:t>
      </w:r>
      <w:r w:rsidRPr="00AF74ED">
        <w:t xml:space="preserve"> is any process </w:t>
      </w:r>
      <w:r>
        <w:t>in</w:t>
      </w:r>
      <w:r w:rsidRPr="00AF74ED">
        <w:t xml:space="preserve"> which a system verifies the identity of a user (human or machine) who wishes to access it (i.e. to confirm</w:t>
      </w:r>
      <w:r>
        <w:t xml:space="preserve"> whether</w:t>
      </w:r>
      <w:r w:rsidRPr="00AF74ED">
        <w:t xml:space="preserve"> </w:t>
      </w:r>
      <w:r w:rsidRPr="003A000E">
        <w:t xml:space="preserve">you are who </w:t>
      </w:r>
      <w:r>
        <w:t>y</w:t>
      </w:r>
      <w:r w:rsidRPr="003A000E">
        <w:t xml:space="preserve">ou claim to be, like a passport). This corresponds to the written signature and official stamp on paper. In facilitating connectivity between Maritime </w:t>
      </w:r>
      <w:r>
        <w:t>S</w:t>
      </w:r>
      <w:r w:rsidRPr="003A000E">
        <w:t>ervices</w:t>
      </w:r>
      <w:r>
        <w:t>,</w:t>
      </w:r>
      <w:r w:rsidRPr="003A000E">
        <w:t xml:space="preserve"> authenticity is vital for establishing a trustworthy communication. As such a platform is </w:t>
      </w:r>
      <w:r>
        <w:t>committed</w:t>
      </w:r>
      <w:r w:rsidRPr="003A000E">
        <w:t xml:space="preserve"> to facilitate means of identification and functions for management of identities.</w:t>
      </w:r>
    </w:p>
    <w:p w14:paraId="5450A178" w14:textId="23F8D3D1" w:rsidR="00962DE8" w:rsidRDefault="00962DE8" w:rsidP="00962DE8">
      <w:pPr>
        <w:pStyle w:val="Textkrper"/>
        <w:jc w:val="both"/>
      </w:pPr>
      <w:r w:rsidRPr="003A000E">
        <w:t xml:space="preserve">In managing identities </w:t>
      </w:r>
      <w:r w:rsidRPr="003A000E">
        <w:rPr>
          <w:b/>
        </w:rPr>
        <w:t>authori</w:t>
      </w:r>
      <w:r>
        <w:rPr>
          <w:b/>
        </w:rPr>
        <w:t>s</w:t>
      </w:r>
      <w:r w:rsidRPr="003A000E">
        <w:rPr>
          <w:b/>
        </w:rPr>
        <w:t>ation</w:t>
      </w:r>
      <w:r w:rsidRPr="00AF74ED">
        <w:t xml:space="preserve"> is also important, </w:t>
      </w:r>
      <w:r w:rsidRPr="003A000E">
        <w:t>authori</w:t>
      </w:r>
      <w:r>
        <w:t>s</w:t>
      </w:r>
      <w:r w:rsidRPr="003A000E">
        <w:t>ation is the process of determining a set of permissions that is granted to a specific trusted identity. Platform support for authori</w:t>
      </w:r>
      <w:r>
        <w:t>s</w:t>
      </w:r>
      <w:r w:rsidRPr="003A000E">
        <w:t>ation is required since there is a need to limit possibilities of administration of other organi</w:t>
      </w:r>
      <w:r>
        <w:t>s</w:t>
      </w:r>
      <w:r w:rsidRPr="003A000E">
        <w:t>ations artefacts in a platform intended for hosting multiple organi</w:t>
      </w:r>
      <w:r>
        <w:t>s</w:t>
      </w:r>
      <w:r w:rsidRPr="003A000E">
        <w:t xml:space="preserve">ations. </w:t>
      </w:r>
    </w:p>
    <w:p w14:paraId="1BE2CF8C" w14:textId="77777777" w:rsidR="00221D10" w:rsidRPr="003A000E" w:rsidRDefault="00221D10" w:rsidP="00962DE8">
      <w:pPr>
        <w:pStyle w:val="Textkrper"/>
        <w:jc w:val="both"/>
      </w:pPr>
    </w:p>
    <w:p w14:paraId="6A58DAA0" w14:textId="68C79D24" w:rsidR="00962DE8" w:rsidRDefault="00670EB1" w:rsidP="00962DE8">
      <w:pPr>
        <w:pStyle w:val="berschrift2"/>
      </w:pPr>
      <w:bookmarkStart w:id="26" w:name="_Toc65844994"/>
      <w:r w:rsidRPr="00205045">
        <w:t>Interoperability</w:t>
      </w:r>
      <w:bookmarkEnd w:id="26"/>
    </w:p>
    <w:p w14:paraId="6DC82CB3" w14:textId="77777777" w:rsidR="00962DE8" w:rsidRPr="00AF74ED" w:rsidRDefault="00962DE8" w:rsidP="00962DE8">
      <w:pPr>
        <w:pStyle w:val="Heading2separationline"/>
        <w:jc w:val="both"/>
      </w:pPr>
    </w:p>
    <w:p w14:paraId="3367C38B" w14:textId="3C4E1546" w:rsidR="00962DE8" w:rsidRPr="00205045" w:rsidRDefault="00962DE8" w:rsidP="00962DE8">
      <w:pPr>
        <w:pStyle w:val="Textkrper"/>
        <w:jc w:val="both"/>
      </w:pPr>
      <w:r w:rsidRPr="00205045">
        <w:t xml:space="preserve">Interoperability in the context of shipping is quite unique in the sense that a ship might call an arbitrary port and still expect to be served with the same level of service as calling a scheduled port. This puts special requirements on </w:t>
      </w:r>
      <w:r w:rsidR="005F6B91" w:rsidRPr="00205045">
        <w:t>interoperability</w:t>
      </w:r>
      <w:r w:rsidRPr="00205045">
        <w:t xml:space="preserve">, there needs to be </w:t>
      </w:r>
      <w:r w:rsidRPr="008F077A">
        <w:t>mechanisms in place to handle episodic tight coupling between Maritime actors</w:t>
      </w:r>
      <w:r>
        <w:t>.</w:t>
      </w:r>
    </w:p>
    <w:p w14:paraId="2EC5705B" w14:textId="7428A3C3" w:rsidR="00962DE8" w:rsidRPr="00205045" w:rsidRDefault="005F6B91" w:rsidP="00962DE8">
      <w:pPr>
        <w:pStyle w:val="Textkrper"/>
        <w:jc w:val="both"/>
      </w:pPr>
      <w:r>
        <w:t>I</w:t>
      </w:r>
      <w:r w:rsidRPr="00205045">
        <w:t xml:space="preserve">nteroperability </w:t>
      </w:r>
      <w:r>
        <w:t xml:space="preserve">in </w:t>
      </w:r>
      <w:r w:rsidR="00962DE8" w:rsidRPr="00205045">
        <w:t>the context of platforms means:</w:t>
      </w:r>
    </w:p>
    <w:p w14:paraId="67742A20" w14:textId="77777777" w:rsidR="00962DE8" w:rsidRPr="00205045" w:rsidRDefault="00962DE8" w:rsidP="00E7013D">
      <w:pPr>
        <w:pStyle w:val="Textkrper"/>
        <w:numPr>
          <w:ilvl w:val="0"/>
          <w:numId w:val="35"/>
        </w:numPr>
        <w:jc w:val="both"/>
      </w:pPr>
      <w:r w:rsidRPr="00205045">
        <w:t>The ability of two or more systems or applications to exchange information and to mutually use the information that has been exchanged</w:t>
      </w:r>
      <w:r w:rsidRPr="00205045">
        <w:rPr>
          <w:rStyle w:val="Funotenzeichen"/>
        </w:rPr>
        <w:footnoteReference w:id="1"/>
      </w:r>
      <w:r w:rsidRPr="00205045">
        <w:t>.</w:t>
      </w:r>
    </w:p>
    <w:p w14:paraId="6E80EA02" w14:textId="77777777" w:rsidR="00962DE8" w:rsidRPr="00205045" w:rsidRDefault="00962DE8" w:rsidP="00E7013D">
      <w:pPr>
        <w:pStyle w:val="Textkrper"/>
        <w:numPr>
          <w:ilvl w:val="0"/>
          <w:numId w:val="35"/>
        </w:numPr>
        <w:jc w:val="both"/>
      </w:pPr>
      <w:r w:rsidRPr="00205045">
        <w:t xml:space="preserve">Orchestrate services to enable them to operate together effectively. </w:t>
      </w:r>
    </w:p>
    <w:p w14:paraId="629E4D81" w14:textId="77777777" w:rsidR="00962DE8" w:rsidRPr="00205045" w:rsidRDefault="00962DE8" w:rsidP="00E7013D">
      <w:pPr>
        <w:pStyle w:val="Textkrper"/>
        <w:numPr>
          <w:ilvl w:val="0"/>
          <w:numId w:val="35"/>
        </w:numPr>
        <w:jc w:val="both"/>
      </w:pPr>
      <w:r w:rsidRPr="00205045">
        <w:t xml:space="preserve">Compatible with other systems and services in platforms.  </w:t>
      </w:r>
    </w:p>
    <w:p w14:paraId="6E103496" w14:textId="77777777" w:rsidR="00962DE8" w:rsidRPr="00205045" w:rsidRDefault="00962DE8" w:rsidP="00E7013D">
      <w:pPr>
        <w:pStyle w:val="Textkrper"/>
        <w:numPr>
          <w:ilvl w:val="0"/>
          <w:numId w:val="35"/>
        </w:numPr>
        <w:jc w:val="both"/>
      </w:pPr>
      <w:r w:rsidRPr="00205045">
        <w:t xml:space="preserve">Ability for seamless information exchange across different systems.  </w:t>
      </w:r>
    </w:p>
    <w:p w14:paraId="7EBE5FD1" w14:textId="77777777" w:rsidR="00962DE8" w:rsidRPr="00205045" w:rsidRDefault="00962DE8" w:rsidP="00E7013D">
      <w:pPr>
        <w:pStyle w:val="Textkrper"/>
        <w:numPr>
          <w:ilvl w:val="0"/>
          <w:numId w:val="35"/>
        </w:numPr>
        <w:jc w:val="both"/>
      </w:pPr>
      <w:r w:rsidRPr="00205045">
        <w:t>Vendor agnostic.</w:t>
      </w:r>
    </w:p>
    <w:p w14:paraId="1AB74EBF" w14:textId="4F7CCA49" w:rsidR="00221D10" w:rsidRDefault="00962DE8" w:rsidP="6AA4DC36">
      <w:pPr>
        <w:pStyle w:val="Textkrper"/>
        <w:numPr>
          <w:ilvl w:val="0"/>
          <w:numId w:val="35"/>
        </w:numPr>
        <w:jc w:val="both"/>
      </w:pPr>
      <w:r>
        <w:t>Provide means for facilitating dynamic information exchange across different systems</w:t>
      </w:r>
    </w:p>
    <w:p w14:paraId="1E28B204" w14:textId="6F5FEC1E" w:rsidR="00221D10" w:rsidRDefault="005F6B91" w:rsidP="00221D10">
      <w:pPr>
        <w:pStyle w:val="Textkrper"/>
        <w:jc w:val="both"/>
        <w:rPr>
          <w:ins w:id="27" w:author="Dennis Jankowski" w:date="2021-03-05T13:52:00Z"/>
        </w:rPr>
      </w:pPr>
      <w:r w:rsidRPr="005F6B91">
        <w:t>To achieve interoperability, the independent systems must be harmonized with each other.</w:t>
      </w:r>
      <w:r>
        <w:t xml:space="preserve"> H</w:t>
      </w:r>
      <w:r w:rsidR="00221D10" w:rsidRPr="00205045">
        <w:t>armoni</w:t>
      </w:r>
      <w:r w:rsidR="00221D10">
        <w:t>z</w:t>
      </w:r>
      <w:r w:rsidR="00221D10" w:rsidRPr="00205045">
        <w:t>ed means minimising redundant or conflicting standards or solutions.  It also means that platforms need to operate the same fundamental principles (i.e. service oriented architecture and IP based). Harmoni</w:t>
      </w:r>
      <w:r w:rsidR="00221D10">
        <w:t>s</w:t>
      </w:r>
      <w:r w:rsidR="00221D10" w:rsidRPr="00205045">
        <w:t xml:space="preserve">ation is a key aspect in supporting inter platform communication since there will not be one single platform implementing Maritime Services, rather a variety of different platforms possibly specialized in various areas of the </w:t>
      </w:r>
      <w:r w:rsidR="00221D10">
        <w:t>m</w:t>
      </w:r>
      <w:r w:rsidR="00221D10" w:rsidRPr="00205045">
        <w:t>aritime industry. So, in requiring harmoni</w:t>
      </w:r>
      <w:r w:rsidR="00221D10">
        <w:t>s</w:t>
      </w:r>
      <w:r w:rsidR="00221D10" w:rsidRPr="00205045">
        <w:t xml:space="preserve">ation there need to be clear and precise </w:t>
      </w:r>
      <w:r w:rsidR="00221D10">
        <w:t>Application Programming Interface (</w:t>
      </w:r>
      <w:r w:rsidR="00221D10" w:rsidRPr="00205045">
        <w:t>API</w:t>
      </w:r>
      <w:r w:rsidR="00221D10">
        <w:t>)</w:t>
      </w:r>
      <w:r w:rsidR="00221D10" w:rsidRPr="00205045">
        <w:t xml:space="preserve"> definitions for inter platform services like authentication, service discovery and synchroni</w:t>
      </w:r>
      <w:r w:rsidR="00221D10">
        <w:t>s</w:t>
      </w:r>
      <w:r w:rsidR="00221D10" w:rsidRPr="00205045">
        <w:t>ation of entities etc.</w:t>
      </w:r>
    </w:p>
    <w:p w14:paraId="124AF570" w14:textId="77777777" w:rsidR="005F6B91" w:rsidRDefault="005F6B91" w:rsidP="00221D10">
      <w:pPr>
        <w:pStyle w:val="Textkrper"/>
        <w:jc w:val="both"/>
      </w:pPr>
    </w:p>
    <w:p w14:paraId="4ACC4E7D" w14:textId="77777777" w:rsidR="005F6B91" w:rsidRDefault="005F6B91" w:rsidP="005F6B91">
      <w:pPr>
        <w:pStyle w:val="berschrift3"/>
      </w:pPr>
      <w:bookmarkStart w:id="28" w:name="_Ref53645891"/>
      <w:bookmarkStart w:id="29" w:name="_Toc65844995"/>
      <w:commentRangeStart w:id="30"/>
      <w:r>
        <w:t>Platforms vs. Platform – the need for a decentralisation</w:t>
      </w:r>
      <w:bookmarkEnd w:id="28"/>
      <w:commentRangeEnd w:id="30"/>
      <w:r>
        <w:rPr>
          <w:rStyle w:val="Kommentarzeichen"/>
          <w:rFonts w:asciiTheme="minorHAnsi" w:eastAsiaTheme="minorEastAsia" w:hAnsiTheme="minorHAnsi" w:cstheme="minorBidi"/>
          <w:b w:val="0"/>
          <w:bCs w:val="0"/>
          <w:caps/>
          <w:color w:val="auto"/>
        </w:rPr>
        <w:commentReference w:id="30"/>
      </w:r>
      <w:bookmarkEnd w:id="29"/>
    </w:p>
    <w:p w14:paraId="1AEBE568" w14:textId="77777777" w:rsidR="005F6B91" w:rsidRPr="00AF74ED" w:rsidRDefault="005F6B91" w:rsidP="005F6B91">
      <w:pPr>
        <w:pStyle w:val="Heading2separationline"/>
        <w:pBdr>
          <w:bottom w:val="single" w:sz="4" w:space="0" w:color="575756"/>
        </w:pBdr>
        <w:jc w:val="both"/>
      </w:pPr>
    </w:p>
    <w:p w14:paraId="66CC9202" w14:textId="77777777" w:rsidR="005F6B91" w:rsidRDefault="005F6B91" w:rsidP="005F6B91">
      <w:pPr>
        <w:pStyle w:val="Textkrper"/>
        <w:jc w:val="both"/>
      </w:pPr>
      <w:r>
        <w:t xml:space="preserve">Due to the global characteristics of the maritime domain it is necessary to achieve nearly global coverage with the offered services. </w:t>
      </w:r>
      <w:r w:rsidRPr="005E06B5">
        <w:t>So that safety-critical services can be obtained at anytime from anywhere in the world.</w:t>
      </w:r>
      <w:r>
        <w:t xml:space="preserve"> </w:t>
      </w:r>
      <w:r w:rsidRPr="006F502B">
        <w:t xml:space="preserve">Security-critical services are </w:t>
      </w:r>
      <w:r>
        <w:t>pointless</w:t>
      </w:r>
      <w:r w:rsidRPr="006F502B">
        <w:t xml:space="preserve"> if they can only be used in certain places on earth</w:t>
      </w:r>
      <w:r>
        <w:t xml:space="preserve"> </w:t>
      </w:r>
      <w:r w:rsidRPr="006F502B">
        <w:t>on global routes</w:t>
      </w:r>
      <w:r>
        <w:t>.</w:t>
      </w:r>
    </w:p>
    <w:p w14:paraId="510A3EA7" w14:textId="77777777" w:rsidR="005F6B91" w:rsidRDefault="005F6B91" w:rsidP="005F6B91">
      <w:pPr>
        <w:pStyle w:val="Textkrper"/>
        <w:jc w:val="both"/>
      </w:pPr>
      <w:r w:rsidRPr="005E06B5">
        <w:t>To achieve this, a decentralized platform architecture is essential.</w:t>
      </w:r>
      <w:r>
        <w:t xml:space="preserve"> Only i</w:t>
      </w:r>
      <w:r w:rsidRPr="002B099D">
        <w:t xml:space="preserve">n this way each authority </w:t>
      </w:r>
      <w:r>
        <w:t xml:space="preserve">does </w:t>
      </w:r>
      <w:r w:rsidRPr="002B099D">
        <w:t xml:space="preserve">have the option of setting up its own platform </w:t>
      </w:r>
      <w:r>
        <w:t xml:space="preserve">instance </w:t>
      </w:r>
      <w:r w:rsidRPr="002B099D">
        <w:t xml:space="preserve">with individual </w:t>
      </w:r>
      <w:r>
        <w:t>regulations</w:t>
      </w:r>
      <w:r w:rsidRPr="002B099D">
        <w:t xml:space="preserve"> </w:t>
      </w:r>
      <w:r>
        <w:t xml:space="preserve">e.g. </w:t>
      </w:r>
      <w:r w:rsidRPr="002B099D">
        <w:t>to comply with national legal requirements</w:t>
      </w:r>
      <w:r>
        <w:t xml:space="preserve">. Additionally, each instance provider gets the opportunity to trust only certain authorities and </w:t>
      </w:r>
      <w:r>
        <w:lastRenderedPageBreak/>
        <w:t xml:space="preserve">organisations. </w:t>
      </w:r>
      <w:r w:rsidRPr="009C1DFA">
        <w:t>While the concept of a single central platform is less complex and easier to implement, a centralized solution will not be able to be trusted by everyone.</w:t>
      </w:r>
      <w:r>
        <w:t xml:space="preserve"> Not everyone trusts everyone else with everything. Therefore, there need to be several platforms (or instances of the same platform) so that each stakeholder can on a case by case basis chose which platform should be used. T</w:t>
      </w:r>
      <w:r w:rsidRPr="006F502B">
        <w:t xml:space="preserve">his can increase </w:t>
      </w:r>
      <w:r>
        <w:t xml:space="preserve">the </w:t>
      </w:r>
      <w:r w:rsidRPr="006F502B">
        <w:t xml:space="preserve">trust </w:t>
      </w:r>
      <w:r>
        <w:t>and acceptance for</w:t>
      </w:r>
      <w:r w:rsidRPr="006F502B">
        <w:t xml:space="preserve"> the platform so that as many stakeholders as possible can also benefit from </w:t>
      </w:r>
      <w:r>
        <w:t>the offered services.</w:t>
      </w:r>
    </w:p>
    <w:p w14:paraId="1112640A" w14:textId="77777777" w:rsidR="005F6B91" w:rsidRDefault="005F6B91" w:rsidP="005F6B91">
      <w:pPr>
        <w:pStyle w:val="Textkrper"/>
        <w:jc w:val="both"/>
      </w:pPr>
      <w:r w:rsidRPr="009C1DFA">
        <w:t xml:space="preserve">However, the decentralized architecture of the platforms makes it even more important to harmonize them with each other so that they can be exchanged by stakeholders </w:t>
      </w:r>
      <w:r>
        <w:t xml:space="preserve">seamlessly </w:t>
      </w:r>
      <w:r w:rsidRPr="009C1DFA">
        <w:t>e.g. when entering other sea areas.</w:t>
      </w:r>
      <w:r>
        <w:t xml:space="preserve"> The platform instances needed to support the maritime services needs to be harmonised and interoperable as described in section 2.2 and 2.3. This level of harmonisation and interoperability needs to be absolutely perfect – in the sense that the platforms must outwards behave in exactly the same way, and be interfaced in exactly the same way (see 2.8). This is because users (and machines) should be able to use these platforms interchangeable. For instance – an ECDIS on a vessel should be able to authenticate a service using any platform without the software on the ECDIS needing to be changed in any way. </w:t>
      </w:r>
      <w:r w:rsidRPr="002B099D">
        <w:t xml:space="preserve"> Due to the strong harmoni</w:t>
      </w:r>
      <w:r>
        <w:t>s</w:t>
      </w:r>
      <w:r w:rsidRPr="002B099D">
        <w:t>ation</w:t>
      </w:r>
      <w:r>
        <w:t>, the platforms in this document could be considered as a single decentralised platform.</w:t>
      </w:r>
    </w:p>
    <w:p w14:paraId="6268A5C5" w14:textId="47AD392E" w:rsidR="005F6B91" w:rsidRPr="00BE57ED" w:rsidRDefault="005F6B91" w:rsidP="00221D10">
      <w:pPr>
        <w:pStyle w:val="Textkrper"/>
        <w:jc w:val="both"/>
      </w:pPr>
      <w:r>
        <w:t xml:space="preserve">Thus – the requirements could be met by a single </w:t>
      </w:r>
      <w:r w:rsidRPr="00EE7B14">
        <w:t>decentralised</w:t>
      </w:r>
      <w:r>
        <w:t xml:space="preserve"> platform.</w:t>
      </w:r>
    </w:p>
    <w:p w14:paraId="72306058" w14:textId="77777777" w:rsidR="00962DE8" w:rsidRDefault="00962DE8" w:rsidP="003A000E">
      <w:pPr>
        <w:pStyle w:val="Textkrper"/>
        <w:jc w:val="both"/>
      </w:pPr>
    </w:p>
    <w:p w14:paraId="598DB9C2" w14:textId="37FBD817" w:rsidR="00962DE8" w:rsidRDefault="00962DE8" w:rsidP="00962DE8">
      <w:pPr>
        <w:pStyle w:val="berschrift2"/>
      </w:pPr>
      <w:bookmarkStart w:id="32" w:name="_Ref38366845"/>
      <w:bookmarkStart w:id="33" w:name="_Toc65844996"/>
      <w:r>
        <w:t>Service Specificatio</w:t>
      </w:r>
      <w:r w:rsidR="71D8A479">
        <w:t>n management features</w:t>
      </w:r>
      <w:bookmarkEnd w:id="32"/>
      <w:bookmarkEnd w:id="33"/>
    </w:p>
    <w:p w14:paraId="2D1C224B" w14:textId="77777777" w:rsidR="00962DE8" w:rsidRPr="00AF74ED" w:rsidRDefault="00962DE8" w:rsidP="00962DE8">
      <w:pPr>
        <w:pStyle w:val="Heading2separationline"/>
      </w:pPr>
    </w:p>
    <w:p w14:paraId="2B5C506B" w14:textId="77777777" w:rsidR="00962DE8" w:rsidRPr="00205045" w:rsidRDefault="00962DE8" w:rsidP="00962DE8">
      <w:pPr>
        <w:pStyle w:val="Textkrper"/>
        <w:jc w:val="both"/>
      </w:pPr>
      <w:r w:rsidRPr="003A000E">
        <w:rPr>
          <w:b/>
        </w:rPr>
        <w:t>Service discoverability</w:t>
      </w:r>
      <w:r w:rsidRPr="00205045">
        <w:t xml:space="preserve"> is another key feature of a platform, to enable searching for relevant services in a catalogue of published services. Since efficient service discovery most likely is handled by machine to machine communication service descriptions are required to be standardized and machine readable. The IALA Guideline G1128 describes such a format. Furthermore, the quality published services can be evaluated in using a commonly description as G1128 specifies.</w:t>
      </w:r>
    </w:p>
    <w:p w14:paraId="0F85E30E" w14:textId="77777777" w:rsidR="00962DE8" w:rsidRPr="00205045" w:rsidRDefault="00962DE8" w:rsidP="00962DE8">
      <w:pPr>
        <w:pStyle w:val="Textkrper"/>
        <w:jc w:val="both"/>
      </w:pPr>
      <w:r w:rsidRPr="00205045">
        <w:t>The platforms need to provide a service registry with the following functionality:</w:t>
      </w:r>
    </w:p>
    <w:p w14:paraId="1E643CD2" w14:textId="77777777" w:rsidR="00962DE8" w:rsidRPr="00205045" w:rsidRDefault="00962DE8" w:rsidP="00E7013D">
      <w:pPr>
        <w:pStyle w:val="Textkrper"/>
        <w:numPr>
          <w:ilvl w:val="0"/>
          <w:numId w:val="33"/>
        </w:numPr>
        <w:jc w:val="both"/>
      </w:pPr>
      <w:r w:rsidRPr="00205045">
        <w:t>Register and retrieve specification of services (described in accordance with IALA Guideline G1128).</w:t>
      </w:r>
    </w:p>
    <w:p w14:paraId="067E08A1" w14:textId="77777777" w:rsidR="00962DE8" w:rsidRPr="00205045" w:rsidRDefault="00962DE8" w:rsidP="00E7013D">
      <w:pPr>
        <w:pStyle w:val="Textkrper"/>
        <w:numPr>
          <w:ilvl w:val="0"/>
          <w:numId w:val="33"/>
        </w:numPr>
        <w:jc w:val="both"/>
      </w:pPr>
      <w:r w:rsidRPr="00205045">
        <w:t>Ability to register artefacts described in G1128 (service specification, service design and service instance).</w:t>
      </w:r>
    </w:p>
    <w:p w14:paraId="2C1DAEC7" w14:textId="77777777" w:rsidR="00962DE8" w:rsidRPr="00205045" w:rsidRDefault="00962DE8" w:rsidP="00E7013D">
      <w:pPr>
        <w:pStyle w:val="Textkrper"/>
        <w:numPr>
          <w:ilvl w:val="0"/>
          <w:numId w:val="33"/>
        </w:numPr>
        <w:jc w:val="both"/>
      </w:pPr>
      <w:r w:rsidRPr="00205045">
        <w:t>Ability to search a service registry using various criteria, such as key words, organisations and geographical coverage of service instances.</w:t>
      </w:r>
    </w:p>
    <w:p w14:paraId="09C6DB2B" w14:textId="77777777" w:rsidR="00962DE8" w:rsidRPr="00205045" w:rsidRDefault="00962DE8" w:rsidP="00E7013D">
      <w:pPr>
        <w:pStyle w:val="Textkrper"/>
        <w:numPr>
          <w:ilvl w:val="0"/>
          <w:numId w:val="33"/>
        </w:numPr>
        <w:jc w:val="both"/>
      </w:pPr>
      <w:r w:rsidRPr="00205045">
        <w:t>Ability to endorse services according to agreed levels of quality and importance</w:t>
      </w:r>
    </w:p>
    <w:p w14:paraId="2CD2B00D" w14:textId="77777777" w:rsidR="00962DE8" w:rsidRDefault="00962DE8" w:rsidP="00962DE8">
      <w:pPr>
        <w:pStyle w:val="Textkrper"/>
        <w:jc w:val="both"/>
      </w:pPr>
      <w:r w:rsidRPr="00205045">
        <w:t>These functional requirements enable the unbiased selection of maritime service offers for service consumers. If services are described in a standardised way (with G1128), a service consumer with a need for a special service can query a service registry with its search criteria, obtain a list of available services, automatically select a service and contact a specific service instance. This automates the process of service setup and configuration and provides a centralized and standardised way of querying for maritime services. Service providers can use these functionalities to promote their services and make them available to a larger set of consumers.</w:t>
      </w:r>
    </w:p>
    <w:p w14:paraId="681AE755" w14:textId="77777777" w:rsidR="00962DE8" w:rsidRPr="00205045" w:rsidRDefault="00962DE8" w:rsidP="003A000E">
      <w:pPr>
        <w:pStyle w:val="Textkrper"/>
        <w:jc w:val="both"/>
      </w:pPr>
    </w:p>
    <w:p w14:paraId="6E195F31" w14:textId="2740F1D2" w:rsidR="00962DE8" w:rsidRDefault="00962DE8" w:rsidP="00962DE8">
      <w:pPr>
        <w:pStyle w:val="berschrift1"/>
      </w:pPr>
      <w:bookmarkStart w:id="34" w:name="_Toc65844997"/>
      <w:r>
        <w:t>Properties of platforms for maritime services in the context of e-navigation</w:t>
      </w:r>
      <w:bookmarkEnd w:id="34"/>
    </w:p>
    <w:p w14:paraId="0189D17F" w14:textId="77777777" w:rsidR="000B5C4F" w:rsidRPr="000B5C4F" w:rsidRDefault="000B5C4F" w:rsidP="000B5C4F">
      <w:pPr>
        <w:pStyle w:val="Heading1separatationline"/>
      </w:pPr>
    </w:p>
    <w:p w14:paraId="2B7CEC9C" w14:textId="219BFA12" w:rsidR="000B5C4F" w:rsidRDefault="000B5C4F" w:rsidP="000B5C4F">
      <w:pPr>
        <w:pStyle w:val="Textkrper"/>
        <w:jc w:val="both"/>
      </w:pPr>
      <w:r w:rsidRPr="000B5C4F">
        <w:t xml:space="preserve">Platforms should have at least the following </w:t>
      </w:r>
      <w:r>
        <w:t>properties</w:t>
      </w:r>
      <w:r w:rsidRPr="000B5C4F">
        <w:t xml:space="preserve"> in the maritime domain:</w:t>
      </w:r>
    </w:p>
    <w:p w14:paraId="561B4567" w14:textId="0ACBCE15" w:rsidR="000B5C4F" w:rsidRDefault="000B5C4F" w:rsidP="00E7013D">
      <w:pPr>
        <w:pStyle w:val="Textkrper"/>
        <w:numPr>
          <w:ilvl w:val="0"/>
          <w:numId w:val="42"/>
        </w:numPr>
        <w:jc w:val="both"/>
      </w:pPr>
      <w:r>
        <w:t>Efficiency, Robustness and Resilience</w:t>
      </w:r>
      <w:r w:rsidR="00744592">
        <w:t xml:space="preserve"> (c.f. </w:t>
      </w:r>
      <w:r w:rsidR="003915C6">
        <w:t xml:space="preserve">section </w:t>
      </w:r>
      <w:r w:rsidR="003915C6">
        <w:fldChar w:fldCharType="begin"/>
      </w:r>
      <w:r w:rsidR="003915C6">
        <w:instrText xml:space="preserve"> REF _Ref38366821 \w \h </w:instrText>
      </w:r>
      <w:r w:rsidR="003915C6">
        <w:fldChar w:fldCharType="separate"/>
      </w:r>
      <w:r w:rsidR="003915C6">
        <w:t>3.1</w:t>
      </w:r>
      <w:r w:rsidR="003915C6">
        <w:fldChar w:fldCharType="end"/>
      </w:r>
      <w:r w:rsidR="00744592">
        <w:t>)</w:t>
      </w:r>
    </w:p>
    <w:p w14:paraId="0F72AF40" w14:textId="4932A42E" w:rsidR="00744592" w:rsidRDefault="000B5C4F" w:rsidP="00E7013D">
      <w:pPr>
        <w:pStyle w:val="Textkrper"/>
        <w:numPr>
          <w:ilvl w:val="0"/>
          <w:numId w:val="42"/>
        </w:numPr>
        <w:jc w:val="both"/>
      </w:pPr>
      <w:r>
        <w:t>Cybersecurity</w:t>
      </w:r>
      <w:r w:rsidR="00744592">
        <w:t xml:space="preserve"> (c.f. </w:t>
      </w:r>
      <w:r w:rsidR="003915C6">
        <w:t xml:space="preserve">section </w:t>
      </w:r>
      <w:r w:rsidR="003915C6">
        <w:fldChar w:fldCharType="begin"/>
      </w:r>
      <w:r w:rsidR="003915C6">
        <w:instrText xml:space="preserve"> REF _Ref38367650 \w \h </w:instrText>
      </w:r>
      <w:r w:rsidR="003915C6">
        <w:fldChar w:fldCharType="separate"/>
      </w:r>
      <w:r w:rsidR="003915C6">
        <w:t>3.2</w:t>
      </w:r>
      <w:r w:rsidR="003915C6">
        <w:fldChar w:fldCharType="end"/>
      </w:r>
      <w:r w:rsidR="00744592">
        <w:t>)</w:t>
      </w:r>
    </w:p>
    <w:p w14:paraId="7F731927" w14:textId="5B197C62" w:rsidR="005F6B91" w:rsidRDefault="00744592" w:rsidP="00E7013D">
      <w:pPr>
        <w:pStyle w:val="Textkrper"/>
        <w:numPr>
          <w:ilvl w:val="0"/>
          <w:numId w:val="42"/>
        </w:numPr>
        <w:jc w:val="both"/>
      </w:pPr>
      <w:r>
        <w:lastRenderedPageBreak/>
        <w:t xml:space="preserve">Open </w:t>
      </w:r>
      <w:r w:rsidR="097A5A10">
        <w:t xml:space="preserve">and standardised </w:t>
      </w:r>
      <w:r>
        <w:t xml:space="preserve">Interfaces (c.f. </w:t>
      </w:r>
      <w:r w:rsidR="003915C6">
        <w:t xml:space="preserve">section </w:t>
      </w:r>
      <w:r>
        <w:fldChar w:fldCharType="begin"/>
      </w:r>
      <w:r>
        <w:instrText xml:space="preserve"> REF _Ref65846112 \w \h </w:instrText>
      </w:r>
      <w:r>
        <w:fldChar w:fldCharType="separate"/>
      </w:r>
      <w:r w:rsidR="003915C6">
        <w:t>3.3</w:t>
      </w:r>
      <w:r>
        <w:fldChar w:fldCharType="end"/>
      </w:r>
      <w:r>
        <w:t>)</w:t>
      </w:r>
    </w:p>
    <w:p w14:paraId="1702C8F3" w14:textId="77777777" w:rsidR="00744592" w:rsidRPr="00205045" w:rsidRDefault="00744592" w:rsidP="00744592">
      <w:pPr>
        <w:pStyle w:val="Textkrper"/>
        <w:ind w:left="1068"/>
        <w:jc w:val="both"/>
      </w:pPr>
    </w:p>
    <w:p w14:paraId="7053D07B" w14:textId="14826B4C" w:rsidR="00226BFA" w:rsidRPr="00205045" w:rsidRDefault="009B6019" w:rsidP="00C70F83">
      <w:pPr>
        <w:pStyle w:val="berschrift2"/>
      </w:pPr>
      <w:bookmarkStart w:id="35" w:name="_Ref38366821"/>
      <w:bookmarkStart w:id="36" w:name="_Toc65844998"/>
      <w:r>
        <w:t>Efficiency, Robustness and Resilience</w:t>
      </w:r>
      <w:bookmarkEnd w:id="35"/>
      <w:bookmarkEnd w:id="36"/>
    </w:p>
    <w:p w14:paraId="79FFDDA6" w14:textId="4074A6A1" w:rsidR="00226BFA" w:rsidRPr="00205045" w:rsidRDefault="00226BFA" w:rsidP="003A000E">
      <w:pPr>
        <w:pStyle w:val="Heading2separationline"/>
        <w:jc w:val="both"/>
      </w:pPr>
    </w:p>
    <w:p w14:paraId="2501C63B" w14:textId="6C849C58" w:rsidR="00F65CB6" w:rsidRPr="00205045" w:rsidRDefault="00F65CB6" w:rsidP="003A000E">
      <w:pPr>
        <w:pStyle w:val="Textkrper"/>
        <w:jc w:val="both"/>
      </w:pPr>
      <w:r w:rsidRPr="00205045">
        <w:t>Efficiency</w:t>
      </w:r>
      <w:r w:rsidR="000E16D3" w:rsidRPr="00205045">
        <w:rPr>
          <w:rStyle w:val="Funotenzeichen"/>
        </w:rPr>
        <w:footnoteReference w:id="2"/>
      </w:r>
      <w:r w:rsidRPr="00205045">
        <w:t xml:space="preserve"> </w:t>
      </w:r>
      <w:r w:rsidR="000E16D3" w:rsidRPr="00205045">
        <w:t>represents the performance relative to the amount of resources used under stated conditions.</w:t>
      </w:r>
    </w:p>
    <w:p w14:paraId="2943A655" w14:textId="5F13335A" w:rsidR="006C2635" w:rsidRPr="00205045" w:rsidRDefault="006C2635" w:rsidP="003A000E">
      <w:pPr>
        <w:pStyle w:val="Textkrper"/>
        <w:jc w:val="both"/>
      </w:pPr>
      <w:r w:rsidRPr="00205045">
        <w:t>Robustness</w:t>
      </w:r>
      <w:r w:rsidR="001943AF" w:rsidRPr="00205045">
        <w:rPr>
          <w:rStyle w:val="Funotenzeichen"/>
        </w:rPr>
        <w:footnoteReference w:id="3"/>
      </w:r>
      <w:r w:rsidRPr="00205045">
        <w:t xml:space="preserve"> means the ability to cope with errors and function </w:t>
      </w:r>
      <w:r w:rsidR="00D85BC5" w:rsidRPr="00205045">
        <w:t xml:space="preserve">in </w:t>
      </w:r>
      <w:r w:rsidRPr="00205045">
        <w:t>less than optimum conditions</w:t>
      </w:r>
      <w:r w:rsidR="00275E58">
        <w:t>, like a volatile connectivity on sea</w:t>
      </w:r>
      <w:r w:rsidR="00D85BC5" w:rsidRPr="00205045">
        <w:t>.  It also means t</w:t>
      </w:r>
      <w:r w:rsidR="0029489B" w:rsidRPr="00205045">
        <w:t xml:space="preserve">he ability to </w:t>
      </w:r>
      <w:r w:rsidRPr="00205045">
        <w:t xml:space="preserve">reliably deliver information </w:t>
      </w:r>
      <w:r w:rsidR="0029489B" w:rsidRPr="00205045">
        <w:t>via</w:t>
      </w:r>
      <w:r w:rsidRPr="00205045">
        <w:t xml:space="preserve"> unreliable physical communication </w:t>
      </w:r>
      <w:r w:rsidR="0029489B" w:rsidRPr="00205045">
        <w:t>channels</w:t>
      </w:r>
      <w:r w:rsidRPr="00205045">
        <w:t>.</w:t>
      </w:r>
    </w:p>
    <w:p w14:paraId="1B8E9753" w14:textId="3427C561" w:rsidR="00D85BC5" w:rsidRDefault="00D85BC5">
      <w:pPr>
        <w:pStyle w:val="Textkrper"/>
        <w:jc w:val="both"/>
      </w:pPr>
      <w:r w:rsidRPr="00205045">
        <w:t>Resilience</w:t>
      </w:r>
      <w:r w:rsidR="001943AF" w:rsidRPr="00205045">
        <w:rPr>
          <w:rStyle w:val="Funotenzeichen"/>
        </w:rPr>
        <w:footnoteReference w:id="4"/>
      </w:r>
      <w:r w:rsidRPr="00205045">
        <w:t xml:space="preserve"> is the ability to provide and maintain an acceptable level of service in the f</w:t>
      </w:r>
      <w:r w:rsidR="0029489B" w:rsidRPr="00205045">
        <w:t xml:space="preserve">ace of faults and challenges to </w:t>
      </w:r>
      <w:r w:rsidRPr="00205045">
        <w:t>normal operations.</w:t>
      </w:r>
    </w:p>
    <w:p w14:paraId="0E1EC958" w14:textId="23504283" w:rsidR="006C2635" w:rsidRDefault="00F2480C" w:rsidP="003A000E">
      <w:pPr>
        <w:pStyle w:val="Textkrper"/>
        <w:jc w:val="both"/>
      </w:pPr>
      <w:r w:rsidRPr="00F2480C">
        <w:t>A common standard for all platforms with regard to efficiency, robustness and resilience must be established - so that stakeholders can have a homogeneous experience which ever platform that are currently utilising.</w:t>
      </w:r>
    </w:p>
    <w:p w14:paraId="59144F5D" w14:textId="77777777" w:rsidR="00744592" w:rsidRPr="00205045" w:rsidRDefault="00744592" w:rsidP="003A000E">
      <w:pPr>
        <w:pStyle w:val="Textkrper"/>
        <w:jc w:val="both"/>
      </w:pPr>
    </w:p>
    <w:p w14:paraId="5F47177F" w14:textId="74CBF1AD" w:rsidR="00226BFA" w:rsidRDefault="009B6019" w:rsidP="00C70F83">
      <w:pPr>
        <w:pStyle w:val="berschrift2"/>
      </w:pPr>
      <w:bookmarkStart w:id="37" w:name="_Ref38367650"/>
      <w:bookmarkStart w:id="38" w:name="_Ref38366825"/>
      <w:bookmarkStart w:id="39" w:name="_Toc65844999"/>
      <w:r>
        <w:t>Cybersecurity</w:t>
      </w:r>
      <w:bookmarkEnd w:id="37"/>
      <w:bookmarkEnd w:id="38"/>
      <w:bookmarkEnd w:id="39"/>
      <w:r w:rsidR="006C2E61" w:rsidRPr="00205045">
        <w:t xml:space="preserve"> </w:t>
      </w:r>
    </w:p>
    <w:p w14:paraId="1375A57F" w14:textId="77777777" w:rsidR="00274348" w:rsidRPr="00AF74ED" w:rsidRDefault="00274348" w:rsidP="003A000E">
      <w:pPr>
        <w:pStyle w:val="Heading2separationline"/>
        <w:jc w:val="both"/>
      </w:pPr>
    </w:p>
    <w:p w14:paraId="58E8D417" w14:textId="392C76C3" w:rsidR="00426289" w:rsidRPr="00205045" w:rsidRDefault="00C16508" w:rsidP="003A000E">
      <w:pPr>
        <w:pStyle w:val="Textkrper"/>
        <w:jc w:val="both"/>
      </w:pPr>
      <w:r w:rsidRPr="00205045">
        <w:t>Cybersecurity is the practice of protecting systems, networks and programs from digital attacks.</w:t>
      </w:r>
      <w:r w:rsidRPr="00205045">
        <w:rPr>
          <w:rStyle w:val="Funotenzeichen"/>
        </w:rPr>
        <w:footnoteReference w:id="5"/>
      </w:r>
      <w:r w:rsidRPr="00205045">
        <w:t xml:space="preserve"> </w:t>
      </w:r>
      <w:r w:rsidR="61FC0942" w:rsidRPr="00205045">
        <w:t xml:space="preserve">In general there are many aspects of cyber security, and there are existing guidelines on cybersecurity within the maritime domain from organisations like IMO, CIRM and BIMCO. However, </w:t>
      </w:r>
      <w:r w:rsidR="289BDC7E" w:rsidRPr="00205045">
        <w:t xml:space="preserve">certain elements of cybersecurity </w:t>
      </w:r>
      <w:r w:rsidR="005F6B91" w:rsidRPr="00205045">
        <w:t>need</w:t>
      </w:r>
      <w:r w:rsidR="289BDC7E" w:rsidRPr="00205045">
        <w:t xml:space="preserve"> to be handled by platforms such as the ones </w:t>
      </w:r>
      <w:r w:rsidR="00FD03CA" w:rsidRPr="00205045">
        <w:t>discussed</w:t>
      </w:r>
      <w:r w:rsidR="289BDC7E" w:rsidRPr="00205045">
        <w:t xml:space="preserve"> </w:t>
      </w:r>
      <w:r w:rsidR="6D4F22C8" w:rsidRPr="00205045">
        <w:t>in this document. This pertains to</w:t>
      </w:r>
      <w:r w:rsidRPr="00205045">
        <w:t xml:space="preserve"> </w:t>
      </w:r>
      <w:r w:rsidR="00426289" w:rsidRPr="00205045">
        <w:t>confidentiality, integrity and availability.</w:t>
      </w:r>
      <w:r w:rsidR="00B93741">
        <w:t xml:space="preserve"> </w:t>
      </w:r>
    </w:p>
    <w:p w14:paraId="2BB1F9BF" w14:textId="2FAE4146" w:rsidR="000F005A" w:rsidRPr="00205045" w:rsidRDefault="00426289" w:rsidP="003A000E">
      <w:pPr>
        <w:pStyle w:val="Textkrper"/>
        <w:jc w:val="both"/>
      </w:pPr>
      <w:r w:rsidRPr="00205045">
        <w:rPr>
          <w:b/>
          <w:bCs/>
        </w:rPr>
        <w:t>Confidentiality</w:t>
      </w:r>
      <w:r w:rsidRPr="00205045">
        <w:t xml:space="preserve"> means</w:t>
      </w:r>
      <w:r w:rsidR="008F23AA" w:rsidRPr="00205045">
        <w:t xml:space="preserve"> </w:t>
      </w:r>
      <w:r w:rsidR="00C013EA" w:rsidRPr="00205045">
        <w:t xml:space="preserve">the definition an enforcement of </w:t>
      </w:r>
      <w:r w:rsidR="0065357D" w:rsidRPr="00205045">
        <w:t>appropriate access levels of information.</w:t>
      </w:r>
      <w:bookmarkStart w:id="40" w:name="_Ref32403755"/>
      <w:r w:rsidR="005B6F07" w:rsidRPr="00205045">
        <w:rPr>
          <w:rStyle w:val="Funotenzeichen"/>
        </w:rPr>
        <w:footnoteReference w:id="6"/>
      </w:r>
      <w:bookmarkEnd w:id="40"/>
      <w:r w:rsidR="007C7F49" w:rsidRPr="00205045">
        <w:t xml:space="preserve"> This includes </w:t>
      </w:r>
      <w:r w:rsidR="000D718D" w:rsidRPr="00205045">
        <w:t>the management of identit</w:t>
      </w:r>
      <w:r w:rsidR="00C32464" w:rsidRPr="00205045">
        <w:t>ies and their access rights</w:t>
      </w:r>
      <w:r w:rsidR="000D718D" w:rsidRPr="00205045">
        <w:t xml:space="preserve"> and</w:t>
      </w:r>
      <w:r w:rsidR="00C32464" w:rsidRPr="00205045">
        <w:t xml:space="preserve"> as an execution of </w:t>
      </w:r>
      <w:r w:rsidR="00DC0B90" w:rsidRPr="00205045">
        <w:t>the access control: the</w:t>
      </w:r>
      <w:r w:rsidR="000D718D" w:rsidRPr="00205045">
        <w:t xml:space="preserve"> encryption of</w:t>
      </w:r>
      <w:r w:rsidR="00D02E1D" w:rsidRPr="00205045">
        <w:t xml:space="preserve"> confidential data.</w:t>
      </w:r>
      <w:r w:rsidR="000D718D" w:rsidRPr="00205045">
        <w:t xml:space="preserve"> </w:t>
      </w:r>
      <w:r w:rsidR="000F005A" w:rsidRPr="003A000E">
        <w:t>Confidentiality</w:t>
      </w:r>
      <w:r w:rsidR="000F005A" w:rsidRPr="00205045">
        <w:t xml:space="preserve"> ensures that no one else than the intended recipient can read and understand the content of the document. Confidentiality corresponds to the sealed envelope.</w:t>
      </w:r>
    </w:p>
    <w:p w14:paraId="5EBBAE93" w14:textId="3C620A16" w:rsidR="000F005A" w:rsidRPr="00205045" w:rsidRDefault="00426289" w:rsidP="003A000E">
      <w:pPr>
        <w:pStyle w:val="Textkrper"/>
        <w:jc w:val="both"/>
      </w:pPr>
      <w:r w:rsidRPr="00205045">
        <w:rPr>
          <w:b/>
          <w:bCs/>
        </w:rPr>
        <w:t>Integrity</w:t>
      </w:r>
      <w:r w:rsidRPr="00205045">
        <w:t xml:space="preserve"> means</w:t>
      </w:r>
      <w:r w:rsidR="005E7E0C" w:rsidRPr="00205045">
        <w:t xml:space="preserve"> the protection of data against </w:t>
      </w:r>
      <w:r w:rsidR="00007B66" w:rsidRPr="00205045">
        <w:t>modification or deletion by unauthorized parties.</w:t>
      </w:r>
      <w:r w:rsidR="001C75D4" w:rsidRPr="003A000E">
        <w:rPr>
          <w:vertAlign w:val="superscript"/>
        </w:rPr>
        <w:fldChar w:fldCharType="begin"/>
      </w:r>
      <w:r w:rsidR="001C75D4" w:rsidRPr="00205045">
        <w:rPr>
          <w:vertAlign w:val="superscript"/>
        </w:rPr>
        <w:instrText xml:space="preserve"> NOTEREF _Ref32403755 \h  \* MERGEFORMAT </w:instrText>
      </w:r>
      <w:r w:rsidR="001C75D4" w:rsidRPr="003A000E">
        <w:rPr>
          <w:vertAlign w:val="superscript"/>
        </w:rPr>
      </w:r>
      <w:r w:rsidR="001C75D4" w:rsidRPr="003A000E">
        <w:rPr>
          <w:vertAlign w:val="superscript"/>
        </w:rPr>
        <w:fldChar w:fldCharType="separate"/>
      </w:r>
      <w:r w:rsidR="001C75D4" w:rsidRPr="00205045">
        <w:rPr>
          <w:vertAlign w:val="superscript"/>
        </w:rPr>
        <w:t>6</w:t>
      </w:r>
      <w:r w:rsidR="001C75D4" w:rsidRPr="003A000E">
        <w:rPr>
          <w:vertAlign w:val="superscript"/>
        </w:rPr>
        <w:fldChar w:fldCharType="end"/>
      </w:r>
      <w:r w:rsidR="000F005A" w:rsidRPr="00205045">
        <w:rPr>
          <w:b/>
          <w:bCs/>
        </w:rPr>
        <w:t xml:space="preserve"> </w:t>
      </w:r>
      <w:r w:rsidR="000F005A" w:rsidRPr="00205045">
        <w:t>Integrity corresponds to the difficulties in changing printed text on paper.</w:t>
      </w:r>
    </w:p>
    <w:p w14:paraId="42794E18" w14:textId="773533D4" w:rsidR="00426289" w:rsidRPr="00205045" w:rsidRDefault="00426289" w:rsidP="003A000E">
      <w:pPr>
        <w:pStyle w:val="Textkrper"/>
        <w:jc w:val="both"/>
      </w:pPr>
      <w:r w:rsidRPr="00205045">
        <w:rPr>
          <w:b/>
          <w:bCs/>
        </w:rPr>
        <w:t>Availability</w:t>
      </w:r>
      <w:r w:rsidRPr="00205045">
        <w:t xml:space="preserve"> means </w:t>
      </w:r>
      <w:r w:rsidR="009275FE" w:rsidRPr="00205045">
        <w:t>that all accessible parts of a system m</w:t>
      </w:r>
      <w:r w:rsidR="001063CC" w:rsidRPr="00205045">
        <w:t>ust be</w:t>
      </w:r>
      <w:r w:rsidR="00175725" w:rsidRPr="00205045">
        <w:t xml:space="preserve"> protected in such a way that </w:t>
      </w:r>
      <w:r w:rsidR="00373056" w:rsidRPr="00205045">
        <w:t xml:space="preserve">the provision of information </w:t>
      </w:r>
      <w:r w:rsidR="001C75D4" w:rsidRPr="00205045">
        <w:t>is working properly at any time.</w:t>
      </w:r>
      <w:r w:rsidR="001C75D4" w:rsidRPr="00205045">
        <w:rPr>
          <w:vertAlign w:val="superscript"/>
        </w:rPr>
        <w:t xml:space="preserve"> </w:t>
      </w:r>
      <w:r w:rsidR="001C75D4" w:rsidRPr="003A000E">
        <w:rPr>
          <w:vertAlign w:val="superscript"/>
        </w:rPr>
        <w:fldChar w:fldCharType="begin"/>
      </w:r>
      <w:r w:rsidR="001C75D4" w:rsidRPr="00205045">
        <w:rPr>
          <w:vertAlign w:val="superscript"/>
        </w:rPr>
        <w:instrText xml:space="preserve"> NOTEREF _Ref32403755 \h  \* MERGEFORMAT </w:instrText>
      </w:r>
      <w:r w:rsidR="001C75D4" w:rsidRPr="003A000E">
        <w:rPr>
          <w:vertAlign w:val="superscript"/>
        </w:rPr>
      </w:r>
      <w:r w:rsidR="001C75D4" w:rsidRPr="003A000E">
        <w:rPr>
          <w:vertAlign w:val="superscript"/>
        </w:rPr>
        <w:fldChar w:fldCharType="separate"/>
      </w:r>
      <w:r w:rsidR="001C75D4" w:rsidRPr="00205045">
        <w:rPr>
          <w:vertAlign w:val="superscript"/>
        </w:rPr>
        <w:t>6</w:t>
      </w:r>
      <w:r w:rsidR="001C75D4" w:rsidRPr="003A000E">
        <w:rPr>
          <w:vertAlign w:val="superscript"/>
        </w:rPr>
        <w:fldChar w:fldCharType="end"/>
      </w:r>
      <w:r w:rsidR="001063CC" w:rsidRPr="00205045">
        <w:t xml:space="preserve"> </w:t>
      </w:r>
    </w:p>
    <w:p w14:paraId="39C78134" w14:textId="51F48922" w:rsidR="00F94C49" w:rsidRPr="00205045" w:rsidRDefault="00F94C49" w:rsidP="003A000E">
      <w:pPr>
        <w:pStyle w:val="Textkrper"/>
        <w:jc w:val="both"/>
      </w:pPr>
      <w:r w:rsidRPr="00205045">
        <w:rPr>
          <w:b/>
        </w:rPr>
        <w:t>Non-repudiation</w:t>
      </w:r>
      <w:r w:rsidRPr="00205045">
        <w:t xml:space="preserve"> is the assurance that someone cannot deny the validity of something. Non-repudiation is a legal concept that is widely used in information security and refers to a service, which provides proof of the origin of data and the integrity of the data.</w:t>
      </w:r>
      <w:r w:rsidRPr="00205045">
        <w:rPr>
          <w:vertAlign w:val="superscript"/>
        </w:rPr>
        <w:t xml:space="preserve"> </w:t>
      </w:r>
      <w:r w:rsidR="00EE7B14">
        <w:rPr>
          <w:rStyle w:val="Funotenzeichen"/>
        </w:rPr>
        <w:footnoteReference w:id="7"/>
      </w:r>
    </w:p>
    <w:p w14:paraId="4883B1E8" w14:textId="3DED3B9A" w:rsidR="005368E2" w:rsidRPr="00205045" w:rsidRDefault="00D50C9D" w:rsidP="003A000E">
      <w:pPr>
        <w:pStyle w:val="Textkrper"/>
        <w:jc w:val="both"/>
      </w:pPr>
      <w:r w:rsidRPr="00205045">
        <w:t>Platforms need to have mechanisms for the identification and authentication of users, devices, objects and services. Additionally, there must</w:t>
      </w:r>
      <w:r w:rsidR="00775C9D" w:rsidRPr="00205045">
        <w:t xml:space="preserve"> also</w:t>
      </w:r>
      <w:r w:rsidRPr="00205045">
        <w:t xml:space="preserve"> be mechanisms to inform involved parties about abuse of</w:t>
      </w:r>
      <w:r w:rsidR="00BF6E96" w:rsidRPr="00205045">
        <w:t xml:space="preserve"> registered</w:t>
      </w:r>
      <w:r w:rsidRPr="00205045">
        <w:t xml:space="preserve"> identities </w:t>
      </w:r>
      <w:r w:rsidR="007747F7" w:rsidRPr="00205045">
        <w:t>and</w:t>
      </w:r>
      <w:r w:rsidR="00BF6E96" w:rsidRPr="00205045">
        <w:t xml:space="preserve"> stop </w:t>
      </w:r>
      <w:r w:rsidR="00E641E5" w:rsidRPr="00205045">
        <w:t>entities from communicating with these.</w:t>
      </w:r>
    </w:p>
    <w:p w14:paraId="48301196" w14:textId="36C3B498" w:rsidR="00821A65" w:rsidRDefault="00A36F94" w:rsidP="003A000E">
      <w:pPr>
        <w:pStyle w:val="Textkrper"/>
        <w:jc w:val="both"/>
      </w:pPr>
      <w:r w:rsidRPr="00A36F94">
        <w:t>Furthermore, it is also important that the platform facilitate traceability for non-repudiation purposes when transferring messages between services. This is important for messages which might have a significant impact on legal liability. For instance, protection against a ship’s false denial of having created the route content and of having sent the route to a provider of route optimi</w:t>
      </w:r>
      <w:r w:rsidR="00B557EF">
        <w:t>s</w:t>
      </w:r>
      <w:r w:rsidRPr="00A36F94">
        <w:t xml:space="preserve">ation services. Although the platform should facilitate this, it is solely up to the service provider and service consumer whether to implement such functionality or not, the platform </w:t>
      </w:r>
      <w:r w:rsidRPr="00A36F94">
        <w:lastRenderedPageBreak/>
        <w:t>should not impose such requirements by introducing centralized functions for traceability.</w:t>
      </w:r>
      <w:r w:rsidR="00821A65">
        <w:t xml:space="preserve"> </w:t>
      </w:r>
      <w:r w:rsidR="005368E2" w:rsidRPr="00205045">
        <w:t>Also</w:t>
      </w:r>
      <w:r w:rsidR="004126BD" w:rsidRPr="00205045">
        <w:t>,</w:t>
      </w:r>
      <w:r w:rsidR="005368E2" w:rsidRPr="00205045">
        <w:t xml:space="preserve"> platforms</w:t>
      </w:r>
      <w:r w:rsidR="00E315C9" w:rsidRPr="00205045">
        <w:t xml:space="preserve"> should </w:t>
      </w:r>
      <w:r w:rsidR="00D25043" w:rsidRPr="00205045">
        <w:t>make use established, publicly available security standards</w:t>
      </w:r>
      <w:r w:rsidR="00674EA6" w:rsidRPr="00205045">
        <w:t xml:space="preserve"> and protocols</w:t>
      </w:r>
      <w:r w:rsidR="007B30A7" w:rsidRPr="00205045">
        <w:t xml:space="preserve"> such as </w:t>
      </w:r>
      <w:r w:rsidR="0060636A" w:rsidRPr="00205045">
        <w:t>X.509, OAuth</w:t>
      </w:r>
      <w:r w:rsidR="00801A76" w:rsidRPr="00205045">
        <w:t xml:space="preserve"> 2.0</w:t>
      </w:r>
      <w:r w:rsidR="004634F1" w:rsidRPr="00205045">
        <w:t xml:space="preserve">, TLS </w:t>
      </w:r>
      <w:r w:rsidR="00AD2991" w:rsidRPr="00205045">
        <w:t xml:space="preserve">as well as encryption </w:t>
      </w:r>
      <w:r w:rsidR="00C86BA1" w:rsidRPr="00205045">
        <w:t>techniques such as ECDSA</w:t>
      </w:r>
      <w:r w:rsidR="00F00C69" w:rsidRPr="00205045">
        <w:t xml:space="preserve"> or RSA</w:t>
      </w:r>
      <w:r w:rsidR="00334337" w:rsidRPr="00205045">
        <w:t xml:space="preserve"> as these </w:t>
      </w:r>
      <w:r w:rsidR="009C490B" w:rsidRPr="00205045">
        <w:t>promote</w:t>
      </w:r>
      <w:r w:rsidR="00AE029E" w:rsidRPr="00205045">
        <w:t xml:space="preserve"> interoperability and have</w:t>
      </w:r>
      <w:r w:rsidR="00674EA6" w:rsidRPr="00205045">
        <w:t xml:space="preserve"> already</w:t>
      </w:r>
      <w:r w:rsidR="00AE029E" w:rsidRPr="00205045">
        <w:t xml:space="preserve"> been exposed to public </w:t>
      </w:r>
      <w:r w:rsidR="00D71A83" w:rsidRPr="00205045">
        <w:t>penetration testing</w:t>
      </w:r>
      <w:r w:rsidR="0067566C" w:rsidRPr="00205045">
        <w:t xml:space="preserve"> for longer periods</w:t>
      </w:r>
      <w:r w:rsidR="007B30A7" w:rsidRPr="00205045">
        <w:t>.</w:t>
      </w:r>
      <w:r w:rsidR="004126BD" w:rsidRPr="00205045">
        <w:t xml:space="preserve"> </w:t>
      </w:r>
    </w:p>
    <w:p w14:paraId="0CF40F67" w14:textId="77777777" w:rsidR="00962DE8" w:rsidRPr="00205045" w:rsidRDefault="00962DE8" w:rsidP="003A000E">
      <w:pPr>
        <w:pStyle w:val="Textkrper"/>
        <w:jc w:val="both"/>
      </w:pPr>
    </w:p>
    <w:p w14:paraId="4FFEFB89" w14:textId="36F4371D" w:rsidR="00A41B4C" w:rsidRDefault="005F6B91" w:rsidP="00C70F83">
      <w:pPr>
        <w:pStyle w:val="berschrift2"/>
      </w:pPr>
      <w:bookmarkStart w:id="41" w:name="_Toc65845000"/>
      <w:bookmarkStart w:id="42" w:name="_Ref65846112"/>
      <w:r>
        <w:t xml:space="preserve">Open </w:t>
      </w:r>
      <w:r w:rsidR="52BFD029">
        <w:t xml:space="preserve">and standardised </w:t>
      </w:r>
      <w:r>
        <w:t>Interface</w:t>
      </w:r>
      <w:bookmarkEnd w:id="41"/>
      <w:r w:rsidR="00744592">
        <w:t>s</w:t>
      </w:r>
      <w:r w:rsidR="13460037">
        <w:t xml:space="preserve"> (API’s)</w:t>
      </w:r>
      <w:bookmarkEnd w:id="42"/>
    </w:p>
    <w:p w14:paraId="4A1B2296" w14:textId="77777777" w:rsidR="00274348" w:rsidRPr="00AF74ED" w:rsidRDefault="00274348" w:rsidP="003A000E">
      <w:pPr>
        <w:pStyle w:val="Heading2separationline"/>
        <w:jc w:val="both"/>
      </w:pPr>
    </w:p>
    <w:p w14:paraId="2AFCDC03" w14:textId="6DEE6AF6" w:rsidR="009F1F5D" w:rsidRPr="00205045" w:rsidRDefault="00D518DB" w:rsidP="003A000E">
      <w:pPr>
        <w:pStyle w:val="Textkrper"/>
        <w:jc w:val="both"/>
      </w:pPr>
      <w:r w:rsidRPr="00205045">
        <w:t xml:space="preserve">An API </w:t>
      </w:r>
      <w:r w:rsidR="00D2726D" w:rsidRPr="00205045">
        <w:t xml:space="preserve">specifies how software components should interact.  </w:t>
      </w:r>
      <w:r w:rsidR="00A32EA4" w:rsidRPr="00205045">
        <w:t xml:space="preserve">An API is the messenger that delivers your request to the provider from whom you are requesting a service. </w:t>
      </w:r>
      <w:r w:rsidR="00D2726D" w:rsidRPr="00205045">
        <w:t>I</w:t>
      </w:r>
      <w:r w:rsidR="00A32EA4" w:rsidRPr="00205045">
        <w:t xml:space="preserve">t can also be thought of as a </w:t>
      </w:r>
      <w:r w:rsidR="00D2726D" w:rsidRPr="00205045">
        <w:t>user interface for machines (rather than humans).</w:t>
      </w:r>
      <w:r w:rsidR="00A32EA4" w:rsidRPr="00205045">
        <w:t xml:space="preserve">  </w:t>
      </w:r>
    </w:p>
    <w:p w14:paraId="5A709AF8" w14:textId="7E5C969F" w:rsidR="00A32EA4" w:rsidRPr="00205045" w:rsidRDefault="00D2726D" w:rsidP="003A000E">
      <w:pPr>
        <w:pStyle w:val="Textkrper"/>
        <w:jc w:val="both"/>
      </w:pPr>
      <w:r w:rsidRPr="00205045">
        <w:t>It is important that the APIs of platforms are standardised</w:t>
      </w:r>
      <w:r w:rsidR="00BB0CA8" w:rsidRPr="00205045">
        <w:t xml:space="preserve"> to facilitate interoperability.</w:t>
      </w:r>
    </w:p>
    <w:p w14:paraId="75C1B051" w14:textId="78AFBED5" w:rsidR="00A32EA4" w:rsidRPr="00205045" w:rsidRDefault="00A32EA4" w:rsidP="003A000E">
      <w:pPr>
        <w:pStyle w:val="Textkrper"/>
        <w:jc w:val="both"/>
      </w:pPr>
      <w:r w:rsidRPr="00205045">
        <w:t>APIs are used interchangeably with web services</w:t>
      </w:r>
      <w:r w:rsidRPr="00205045">
        <w:rPr>
          <w:rStyle w:val="Funotenzeichen"/>
        </w:rPr>
        <w:footnoteReference w:id="8"/>
      </w:r>
      <w:r w:rsidRPr="00205045">
        <w:t>. The difference is that a web service facilitates interaction between two machines over a network.  An API acts as an interface between two different applications so that they can communicate with each other.</w:t>
      </w:r>
    </w:p>
    <w:p w14:paraId="2A829200" w14:textId="41FE74F5" w:rsidR="005E06B5" w:rsidRPr="00205045" w:rsidRDefault="00BB0CA8" w:rsidP="003A000E">
      <w:pPr>
        <w:pStyle w:val="Textkrper"/>
        <w:jc w:val="both"/>
      </w:pPr>
      <w:r w:rsidRPr="00205045">
        <w:t>An API also deco</w:t>
      </w:r>
      <w:r w:rsidR="00A63E04" w:rsidRPr="00205045">
        <w:t xml:space="preserve">uples the actual application from the outside world thus wrapping the functionality of the application which can facilitate changes in the application without affecting information exchange across different systems. </w:t>
      </w:r>
    </w:p>
    <w:p w14:paraId="4D6A5BD1" w14:textId="4CC0B6CC" w:rsidR="00962DE8" w:rsidRDefault="00962DE8" w:rsidP="00962DE8">
      <w:pPr>
        <w:pStyle w:val="berschrift1"/>
      </w:pPr>
      <w:bookmarkStart w:id="43" w:name="_Toc65845001"/>
      <w:r>
        <w:t>GOvernance and Management of Platform instances</w:t>
      </w:r>
      <w:bookmarkEnd w:id="43"/>
    </w:p>
    <w:p w14:paraId="18318D3F" w14:textId="77777777" w:rsidR="00962DE8" w:rsidRPr="00962DE8" w:rsidRDefault="00962DE8" w:rsidP="00962DE8">
      <w:pPr>
        <w:pStyle w:val="Heading1separatationline"/>
      </w:pPr>
    </w:p>
    <w:p w14:paraId="2B7DBBF2" w14:textId="60FDAE42" w:rsidR="54DFE739" w:rsidRDefault="54DFE739" w:rsidP="6AA4DC36">
      <w:pPr>
        <w:pStyle w:val="berschrift2"/>
      </w:pPr>
      <w:r>
        <w:t>Governance</w:t>
      </w:r>
    </w:p>
    <w:p w14:paraId="724A1ECF" w14:textId="5F125162" w:rsidR="6AA4DC36" w:rsidRDefault="6AA4DC36" w:rsidP="6AA4DC36">
      <w:pPr>
        <w:pStyle w:val="Textkrper"/>
        <w:jc w:val="both"/>
      </w:pPr>
    </w:p>
    <w:p w14:paraId="222BBF81" w14:textId="77777777" w:rsidR="00962DE8" w:rsidRPr="00205045" w:rsidRDefault="00962DE8" w:rsidP="00962DE8">
      <w:pPr>
        <w:pStyle w:val="Textkrper"/>
        <w:jc w:val="both"/>
      </w:pPr>
      <w:r w:rsidRPr="00205045">
        <w:t>Governance is tied to the requirement of mechanisms to verify trustworthy peers. Sound governance means adherence to the following principles:</w:t>
      </w:r>
    </w:p>
    <w:p w14:paraId="035E8E42" w14:textId="77777777" w:rsidR="00962DE8" w:rsidRPr="00205045" w:rsidRDefault="00962DE8" w:rsidP="00E7013D">
      <w:pPr>
        <w:pStyle w:val="Textkrper"/>
        <w:numPr>
          <w:ilvl w:val="0"/>
          <w:numId w:val="34"/>
        </w:numPr>
        <w:jc w:val="both"/>
      </w:pPr>
      <w:r w:rsidRPr="00205045">
        <w:t>Vendor agnostic</w:t>
      </w:r>
    </w:p>
    <w:p w14:paraId="5D843E03" w14:textId="77777777" w:rsidR="00962DE8" w:rsidRPr="00205045" w:rsidRDefault="00962DE8" w:rsidP="00E7013D">
      <w:pPr>
        <w:pStyle w:val="Textkrper"/>
        <w:numPr>
          <w:ilvl w:val="0"/>
          <w:numId w:val="34"/>
        </w:numPr>
        <w:jc w:val="both"/>
      </w:pPr>
      <w:r w:rsidRPr="00205045">
        <w:t>Non-political</w:t>
      </w:r>
    </w:p>
    <w:p w14:paraId="354BD03C" w14:textId="77777777" w:rsidR="00962DE8" w:rsidRPr="00205045" w:rsidRDefault="00962DE8" w:rsidP="00E7013D">
      <w:pPr>
        <w:pStyle w:val="Textkrper"/>
        <w:numPr>
          <w:ilvl w:val="0"/>
          <w:numId w:val="34"/>
        </w:numPr>
        <w:jc w:val="both"/>
      </w:pPr>
      <w:r w:rsidRPr="00205045">
        <w:t>Not-for-profit</w:t>
      </w:r>
    </w:p>
    <w:p w14:paraId="38804ACA" w14:textId="77777777" w:rsidR="00962DE8" w:rsidRPr="00205045" w:rsidRDefault="00962DE8" w:rsidP="00E7013D">
      <w:pPr>
        <w:pStyle w:val="Textkrper"/>
        <w:numPr>
          <w:ilvl w:val="0"/>
          <w:numId w:val="34"/>
        </w:numPr>
        <w:jc w:val="both"/>
      </w:pPr>
      <w:r w:rsidRPr="00205045">
        <w:t>Open and transparent decision-making</w:t>
      </w:r>
    </w:p>
    <w:p w14:paraId="2CC1FBAE" w14:textId="77777777" w:rsidR="00962DE8" w:rsidRPr="00205045" w:rsidRDefault="00962DE8" w:rsidP="00962DE8">
      <w:pPr>
        <w:pStyle w:val="Textkrper"/>
        <w:jc w:val="both"/>
      </w:pPr>
      <w:r w:rsidRPr="00205045">
        <w:t>The rationale</w:t>
      </w:r>
      <w:r>
        <w:t>s</w:t>
      </w:r>
      <w:r w:rsidRPr="00205045">
        <w:t xml:space="preserve"> for the above statements are summarized below:</w:t>
      </w:r>
    </w:p>
    <w:p w14:paraId="28E102F3" w14:textId="77777777" w:rsidR="00962DE8" w:rsidRPr="00205045" w:rsidRDefault="00962DE8" w:rsidP="00E7013D">
      <w:pPr>
        <w:pStyle w:val="Textkrper"/>
        <w:numPr>
          <w:ilvl w:val="0"/>
          <w:numId w:val="38"/>
        </w:numPr>
        <w:jc w:val="both"/>
      </w:pPr>
      <w:r w:rsidRPr="00205045">
        <w:t>For a platform to qualify as a generally accepted platform, the governance body is required to be a Non-Profit entity that meets cost pricing principles.</w:t>
      </w:r>
    </w:p>
    <w:p w14:paraId="5B3AFBB8" w14:textId="77777777" w:rsidR="00962DE8" w:rsidRPr="00205045" w:rsidRDefault="00962DE8" w:rsidP="00E7013D">
      <w:pPr>
        <w:pStyle w:val="Textkrper"/>
        <w:numPr>
          <w:ilvl w:val="0"/>
          <w:numId w:val="38"/>
        </w:numPr>
        <w:jc w:val="both"/>
      </w:pPr>
      <w:r w:rsidRPr="00205045">
        <w:t>Furthermore, in order to gain global recognition, the governing body should not be nationally bound. Therefore, a Non-Government Organi</w:t>
      </w:r>
      <w:r>
        <w:t>s</w:t>
      </w:r>
      <w:r w:rsidRPr="00205045">
        <w:t>ation (NGO) setup would be appropriate.</w:t>
      </w:r>
    </w:p>
    <w:p w14:paraId="00D79AB6" w14:textId="77777777" w:rsidR="00962DE8" w:rsidRPr="00205045" w:rsidRDefault="00962DE8" w:rsidP="00E7013D">
      <w:pPr>
        <w:pStyle w:val="Textkrper"/>
        <w:numPr>
          <w:ilvl w:val="0"/>
          <w:numId w:val="38"/>
        </w:numPr>
        <w:jc w:val="both"/>
      </w:pPr>
      <w:r w:rsidRPr="00205045">
        <w:t xml:space="preserve">Finally, to avoid any competitive obstacles between different </w:t>
      </w:r>
      <w:r>
        <w:t>m</w:t>
      </w:r>
      <w:r w:rsidRPr="00205045">
        <w:t>aritime stakeholders, a non-proprietary standardized governance solution is preferable with observers from industry, research and governments.</w:t>
      </w:r>
    </w:p>
    <w:p w14:paraId="502CFA7E" w14:textId="4A4DDAA5" w:rsidR="00962DE8" w:rsidRDefault="00962DE8" w:rsidP="00E7013D">
      <w:pPr>
        <w:pStyle w:val="Textkrper"/>
        <w:numPr>
          <w:ilvl w:val="0"/>
          <w:numId w:val="38"/>
        </w:numPr>
        <w:jc w:val="both"/>
      </w:pPr>
      <w:r>
        <w:t>A core responsibility of the governing body is to ensure a chain of trust among the entities registered on the platform. This implies that the governing body ensures that all identities are validated to the same level of assurance. Thus, there is a unified trust in all identities in the platform.</w:t>
      </w:r>
    </w:p>
    <w:p w14:paraId="15AB95E7" w14:textId="7D733A3E" w:rsidR="6AA4DC36" w:rsidRDefault="6AA4DC36" w:rsidP="6AA4DC36">
      <w:pPr>
        <w:pStyle w:val="Textkrper"/>
        <w:jc w:val="both"/>
      </w:pPr>
    </w:p>
    <w:p w14:paraId="294147E2" w14:textId="0C073B38" w:rsidR="2B761A2A" w:rsidRDefault="2B761A2A" w:rsidP="6AA4DC36">
      <w:pPr>
        <w:pStyle w:val="berschrift2"/>
      </w:pPr>
      <w:r>
        <w:lastRenderedPageBreak/>
        <w:t>Management</w:t>
      </w:r>
    </w:p>
    <w:p w14:paraId="1A43ECB4" w14:textId="03DE2E96" w:rsidR="6AA4DC36" w:rsidRDefault="6AA4DC36" w:rsidP="6AA4DC36">
      <w:pPr>
        <w:pStyle w:val="Textkrper"/>
        <w:jc w:val="both"/>
      </w:pPr>
    </w:p>
    <w:p w14:paraId="21EC3B35" w14:textId="2A465BD8" w:rsidR="2B761A2A" w:rsidRDefault="2B761A2A" w:rsidP="6AA4DC36">
      <w:pPr>
        <w:pStyle w:val="Textkrper"/>
        <w:jc w:val="both"/>
      </w:pPr>
      <w:r>
        <w:t xml:space="preserve">The </w:t>
      </w:r>
      <w:r w:rsidR="52060BD3">
        <w:t>above-mentioned</w:t>
      </w:r>
      <w:r>
        <w:t xml:space="preserve"> governance is for governing all the standards and procedures for the harmonised platforms. In a</w:t>
      </w:r>
      <w:r w:rsidR="22D64FED">
        <w:t>ddition</w:t>
      </w:r>
      <w:r w:rsidR="51C51736">
        <w:t xml:space="preserve"> to this, each platform instance needs to be managed and operated. This naturally needs to be done according to the overall </w:t>
      </w:r>
      <w:r w:rsidR="707A6561">
        <w:t xml:space="preserve">standards and procedures </w:t>
      </w:r>
      <w:r w:rsidR="5F305173">
        <w:t xml:space="preserve">as set forth by the governing body. The management task would include validating </w:t>
      </w:r>
      <w:r w:rsidR="56908736">
        <w:t xml:space="preserve">entities registered on the platform (organisations, devices, people...), registering, maintaining and </w:t>
      </w:r>
      <w:r w:rsidR="2F627A23">
        <w:t>endorsing service specification etc.</w:t>
      </w:r>
    </w:p>
    <w:p w14:paraId="39011AD2" w14:textId="7A1E8C83" w:rsidR="6AA4DC36" w:rsidRDefault="6AA4DC36" w:rsidP="6AA4DC36">
      <w:pPr>
        <w:pStyle w:val="Textkrper"/>
        <w:jc w:val="both"/>
      </w:pPr>
    </w:p>
    <w:p w14:paraId="3FB3FB04" w14:textId="02CA6428" w:rsidR="00D32E6C" w:rsidRDefault="7017469E" w:rsidP="00D154CC">
      <w:pPr>
        <w:pStyle w:val="berschrift1"/>
      </w:pPr>
      <w:bookmarkStart w:id="44" w:name="_Toc65845002"/>
      <w:r>
        <w:t xml:space="preserve">Platforms </w:t>
      </w:r>
      <w:r w:rsidR="1B663840">
        <w:t>in the context of e-navigation</w:t>
      </w:r>
      <w:bookmarkEnd w:id="44"/>
    </w:p>
    <w:p w14:paraId="3D689E42" w14:textId="77777777" w:rsidR="00D32E6C" w:rsidRPr="00526007" w:rsidRDefault="00D32E6C" w:rsidP="00D32E6C">
      <w:pPr>
        <w:pStyle w:val="Heading2separationline"/>
        <w:jc w:val="both"/>
      </w:pPr>
    </w:p>
    <w:p w14:paraId="3EA344B1" w14:textId="311FFC0F" w:rsidR="1B663840" w:rsidRDefault="1B663840" w:rsidP="793C137E">
      <w:pPr>
        <w:pStyle w:val="Textkrper"/>
        <w:jc w:val="both"/>
      </w:pPr>
      <w:r>
        <w:t>As described in 2.</w:t>
      </w:r>
      <w:r w:rsidR="3D607680">
        <w:t>3</w:t>
      </w:r>
      <w:r>
        <w:t>, the platforms need to handle technical e-navigation serv</w:t>
      </w:r>
      <w:r w:rsidR="35976FB4">
        <w:t>i</w:t>
      </w:r>
      <w:r w:rsidR="69A8691E">
        <w:t>c</w:t>
      </w:r>
      <w:r w:rsidR="35976FB4">
        <w:t xml:space="preserve">es following IALA </w:t>
      </w:r>
      <w:r w:rsidR="008F077A">
        <w:t>Guideline</w:t>
      </w:r>
      <w:r w:rsidR="35976FB4">
        <w:t xml:space="preserve"> 1128. As also mentioned in that section, </w:t>
      </w:r>
      <w:r w:rsidR="451E7E19">
        <w:t>these services are specified on three levels (service specification, service design and service instance), and the platforms needs to handle the ser</w:t>
      </w:r>
      <w:r w:rsidR="4CE684A8">
        <w:t xml:space="preserve">vice descriptions </w:t>
      </w:r>
      <w:r w:rsidR="5247A6A6">
        <w:t>on these independent levels.</w:t>
      </w:r>
    </w:p>
    <w:p w14:paraId="70722A6F" w14:textId="3D587EE8" w:rsidR="1DF580BC" w:rsidRDefault="009435C9" w:rsidP="793C137E">
      <w:pPr>
        <w:pStyle w:val="Textkrper"/>
        <w:jc w:val="both"/>
      </w:pPr>
      <w:r w:rsidRPr="009435C9">
        <w:t>In the context of e-navigation, IMO resolution MSC.467(101) ‘guidance on the definition and harmoni</w:t>
      </w:r>
      <w:r w:rsidR="00F86162">
        <w:t>s</w:t>
      </w:r>
      <w:r w:rsidRPr="009435C9">
        <w:t>ation of the format and structure of maritime services in the context of e-navigation’ - defines services in the context of e-navigation. This circular resolution defines four levels of services: Maritime Services (in the context of e-navigation) and technical services – with the technical services having three levels – corresponding to the three levels described in G1128 (figure 2 and 3 in G1128).</w:t>
      </w:r>
      <w:r w:rsidR="008F077A">
        <w:t xml:space="preserve"> </w:t>
      </w:r>
      <w:r w:rsidR="1DF580BC">
        <w:t>Thus – the pla</w:t>
      </w:r>
      <w:r w:rsidR="74390A56">
        <w:t>tforms refer</w:t>
      </w:r>
      <w:r w:rsidR="33195C88">
        <w:t>enc</w:t>
      </w:r>
      <w:r w:rsidR="74390A56">
        <w:t xml:space="preserve">ed in this document are intended to </w:t>
      </w:r>
      <w:r w:rsidR="24AB3EFF">
        <w:t>man</w:t>
      </w:r>
      <w:r w:rsidR="7C8B4D31">
        <w:t>a</w:t>
      </w:r>
      <w:r w:rsidR="24AB3EFF">
        <w:t>ge the three levels of the technical services defined in the IMO resolution, and in this way the platforms would also support e-navigation at large.</w:t>
      </w:r>
    </w:p>
    <w:p w14:paraId="70A6C173" w14:textId="037AA036" w:rsidR="00C70F83" w:rsidRDefault="00C70F83" w:rsidP="793C137E">
      <w:pPr>
        <w:pStyle w:val="Textkrper"/>
        <w:jc w:val="both"/>
        <w:sectPr w:rsidR="00C70F83" w:rsidSect="003A6A32">
          <w:headerReference w:type="even" r:id="rId28"/>
          <w:headerReference w:type="default" r:id="rId29"/>
          <w:footerReference w:type="default" r:id="rId30"/>
          <w:headerReference w:type="first" r:id="rId31"/>
          <w:pgSz w:w="11906" w:h="16838" w:code="9"/>
          <w:pgMar w:top="567" w:right="794" w:bottom="567" w:left="907" w:header="850" w:footer="850" w:gutter="0"/>
          <w:cols w:space="708"/>
          <w:docGrid w:linePitch="360"/>
        </w:sectPr>
      </w:pPr>
    </w:p>
    <w:p w14:paraId="49B98D33" w14:textId="1ABECB6B" w:rsidR="00C70F83" w:rsidRPr="00205045" w:rsidRDefault="00C70F83" w:rsidP="00C70F83">
      <w:pPr>
        <w:pStyle w:val="berschrift1"/>
      </w:pPr>
      <w:bookmarkStart w:id="45" w:name="_Toc65845003"/>
      <w:r>
        <w:t>A</w:t>
      </w:r>
      <w:r w:rsidR="00F36293">
        <w:t>cronyms</w:t>
      </w:r>
      <w:bookmarkEnd w:id="45"/>
    </w:p>
    <w:p w14:paraId="6E6AC766" w14:textId="77777777" w:rsidR="00C70F83" w:rsidRPr="00205045" w:rsidRDefault="00C70F83" w:rsidP="00C70F83">
      <w:pPr>
        <w:pStyle w:val="Heading1separatationline"/>
        <w:jc w:val="both"/>
      </w:pPr>
    </w:p>
    <w:p w14:paraId="11708726" w14:textId="77777777" w:rsidR="00C70F83" w:rsidRPr="00205045" w:rsidRDefault="00C70F83" w:rsidP="00C70F83">
      <w:pPr>
        <w:pStyle w:val="Acronym"/>
        <w:jc w:val="both"/>
      </w:pPr>
      <w:r w:rsidRPr="003A000E">
        <w:rPr>
          <w:b/>
        </w:rPr>
        <w:t>API</w:t>
      </w:r>
      <w:r w:rsidRPr="00205045">
        <w:t xml:space="preserve"> </w:t>
      </w:r>
      <w:r>
        <w:tab/>
      </w:r>
      <w:r w:rsidRPr="00205045">
        <w:t>Application Programming Interface</w:t>
      </w:r>
    </w:p>
    <w:p w14:paraId="24FD7048" w14:textId="77777777" w:rsidR="00C70F83" w:rsidRPr="00205045" w:rsidRDefault="00C70F83" w:rsidP="00C70F83">
      <w:pPr>
        <w:pStyle w:val="Acronym"/>
        <w:jc w:val="both"/>
      </w:pPr>
      <w:r w:rsidRPr="003A000E">
        <w:rPr>
          <w:b/>
        </w:rPr>
        <w:t>ECDSA</w:t>
      </w:r>
      <w:r w:rsidRPr="00205045">
        <w:t xml:space="preserve"> </w:t>
      </w:r>
      <w:r>
        <w:tab/>
      </w:r>
      <w:r w:rsidRPr="00205045">
        <w:t>Elliptic Curve Digital Signature Algorithm</w:t>
      </w:r>
    </w:p>
    <w:p w14:paraId="29C94BD4" w14:textId="77777777" w:rsidR="00C70F83" w:rsidRPr="00205045" w:rsidRDefault="00C70F83" w:rsidP="00C70F83">
      <w:pPr>
        <w:pStyle w:val="Acronym"/>
        <w:jc w:val="both"/>
      </w:pPr>
      <w:r w:rsidRPr="003A000E">
        <w:rPr>
          <w:b/>
        </w:rPr>
        <w:t>G1128</w:t>
      </w:r>
      <w:r w:rsidRPr="00205045">
        <w:t xml:space="preserve"> </w:t>
      </w:r>
      <w:r>
        <w:tab/>
      </w:r>
      <w:r w:rsidRPr="00205045">
        <w:t>IALA Guideline G1128 – The Specification of e-Navigation Technical Services</w:t>
      </w:r>
    </w:p>
    <w:p w14:paraId="2A6EDD68" w14:textId="77777777" w:rsidR="00C70F83" w:rsidRPr="00205045" w:rsidRDefault="00C70F83" w:rsidP="00C70F83">
      <w:pPr>
        <w:pStyle w:val="Acronym"/>
        <w:jc w:val="both"/>
      </w:pPr>
      <w:r w:rsidRPr="6AA4DC36">
        <w:rPr>
          <w:b/>
          <w:bCs/>
        </w:rPr>
        <w:t>IP</w:t>
      </w:r>
      <w:r>
        <w:t xml:space="preserve"> </w:t>
      </w:r>
      <w:r>
        <w:tab/>
        <w:t>Internet Protocol</w:t>
      </w:r>
    </w:p>
    <w:p w14:paraId="3F18C487" w14:textId="3E7D8E26" w:rsidR="50CFB789" w:rsidRDefault="50CFB789" w:rsidP="6AA4DC36">
      <w:pPr>
        <w:pStyle w:val="Acronym"/>
        <w:jc w:val="both"/>
      </w:pPr>
      <w:r w:rsidRPr="6AA4DC36">
        <w:rPr>
          <w:b/>
          <w:bCs/>
        </w:rPr>
        <w:t>NGO</w:t>
      </w:r>
      <w:r>
        <w:tab/>
      </w:r>
      <w:r w:rsidRPr="6AA4DC36">
        <w:t>Non Governmental Organisation</w:t>
      </w:r>
    </w:p>
    <w:p w14:paraId="5041BF33" w14:textId="7B64A955" w:rsidR="00C70F83" w:rsidRPr="00205045" w:rsidRDefault="00C70F83" w:rsidP="00C70F83">
      <w:pPr>
        <w:pStyle w:val="Acronym"/>
        <w:jc w:val="both"/>
      </w:pPr>
      <w:r w:rsidRPr="003A000E">
        <w:rPr>
          <w:b/>
        </w:rPr>
        <w:t>OAuth</w:t>
      </w:r>
      <w:r w:rsidRPr="00205045">
        <w:t xml:space="preserve"> </w:t>
      </w:r>
      <w:r>
        <w:tab/>
      </w:r>
      <w:r w:rsidRPr="00205045">
        <w:t>OAuth is a standard protocol for authori</w:t>
      </w:r>
      <w:r w:rsidR="00B557EF">
        <w:t>s</w:t>
      </w:r>
      <w:r w:rsidRPr="00205045">
        <w:t xml:space="preserve">ation. </w:t>
      </w:r>
    </w:p>
    <w:p w14:paraId="0550F347" w14:textId="77777777" w:rsidR="00C70F83" w:rsidRDefault="00C70F83" w:rsidP="00C70F83">
      <w:pPr>
        <w:pStyle w:val="Acronym"/>
        <w:jc w:val="both"/>
      </w:pPr>
      <w:r w:rsidRPr="003A000E">
        <w:rPr>
          <w:b/>
        </w:rPr>
        <w:t>PKI</w:t>
      </w:r>
      <w:r w:rsidRPr="00205045">
        <w:t xml:space="preserve"> </w:t>
      </w:r>
      <w:r>
        <w:tab/>
      </w:r>
      <w:r w:rsidRPr="00205045">
        <w:t xml:space="preserve">Public Key Infrastructure </w:t>
      </w:r>
    </w:p>
    <w:p w14:paraId="0D91A5EA" w14:textId="77777777" w:rsidR="00C70F83" w:rsidRPr="00205045" w:rsidRDefault="00C70F83" w:rsidP="00C70F83">
      <w:pPr>
        <w:pStyle w:val="Acronym"/>
        <w:jc w:val="both"/>
      </w:pPr>
      <w:r w:rsidRPr="003A000E">
        <w:rPr>
          <w:b/>
        </w:rPr>
        <w:t>RSA</w:t>
      </w:r>
      <w:r w:rsidRPr="00205045">
        <w:t xml:space="preserve"> </w:t>
      </w:r>
      <w:r>
        <w:tab/>
      </w:r>
      <w:r w:rsidRPr="00205045">
        <w:t>RSA is a public-key cryptosystem.</w:t>
      </w:r>
    </w:p>
    <w:p w14:paraId="2796C18C" w14:textId="77777777" w:rsidR="00C70F83" w:rsidRPr="00205045" w:rsidRDefault="00C70F83" w:rsidP="00C70F83">
      <w:pPr>
        <w:pStyle w:val="Acronym"/>
        <w:jc w:val="both"/>
      </w:pPr>
      <w:r w:rsidRPr="003A000E">
        <w:rPr>
          <w:b/>
        </w:rPr>
        <w:t>TLS</w:t>
      </w:r>
      <w:r w:rsidRPr="00205045">
        <w:t xml:space="preserve"> –</w:t>
      </w:r>
      <w:r>
        <w:tab/>
      </w:r>
      <w:r w:rsidRPr="00205045">
        <w:t>Transport Layer Security</w:t>
      </w:r>
    </w:p>
    <w:p w14:paraId="5D8BF2E5" w14:textId="19D9E329" w:rsidR="00C70F83" w:rsidRPr="00205045" w:rsidRDefault="00C70F83" w:rsidP="00C70F83">
      <w:pPr>
        <w:pStyle w:val="Acronym"/>
        <w:ind w:left="0" w:firstLine="0"/>
        <w:jc w:val="both"/>
      </w:pPr>
      <w:r w:rsidRPr="6AA4DC36">
        <w:rPr>
          <w:b/>
          <w:bCs/>
        </w:rPr>
        <w:t>X.509</w:t>
      </w:r>
      <w:r>
        <w:t xml:space="preserve"> </w:t>
      </w:r>
      <w:r>
        <w:tab/>
        <w:t>X.509 is a standard for PKI for the creation of digital certificates.</w:t>
      </w:r>
    </w:p>
    <w:p w14:paraId="6E7C4BF0" w14:textId="6E61EF7F" w:rsidR="00854BCE" w:rsidRPr="00205045" w:rsidRDefault="00EE7B14" w:rsidP="00D07C54">
      <w:pPr>
        <w:pStyle w:val="Annex"/>
        <w:numPr>
          <w:ilvl w:val="0"/>
          <w:numId w:val="0"/>
        </w:numPr>
        <w:ind w:left="1418" w:hanging="1418"/>
      </w:pPr>
      <w:r>
        <w:br w:type="page"/>
      </w:r>
      <w:r w:rsidR="004B179C">
        <w:lastRenderedPageBreak/>
        <w:t xml:space="preserve">ANNEX: </w:t>
      </w:r>
      <w:r w:rsidR="006457DC">
        <w:t>Examples of platforms</w:t>
      </w:r>
    </w:p>
    <w:p w14:paraId="243CC053" w14:textId="54048B79" w:rsidR="00274348" w:rsidRDefault="006457DC" w:rsidP="00E7013D">
      <w:pPr>
        <w:pStyle w:val="berschrift1"/>
        <w:numPr>
          <w:ilvl w:val="0"/>
          <w:numId w:val="41"/>
        </w:numPr>
      </w:pPr>
      <w:bookmarkStart w:id="46" w:name="_Toc65845004"/>
      <w:r>
        <w:t>Maritime Connectivity Platform</w:t>
      </w:r>
      <w:bookmarkEnd w:id="46"/>
    </w:p>
    <w:p w14:paraId="1F23D5DB" w14:textId="77777777" w:rsidR="009C1DFA" w:rsidRPr="003A000E" w:rsidRDefault="009C1DFA" w:rsidP="003A000E">
      <w:pPr>
        <w:pStyle w:val="Heading2separationline"/>
        <w:jc w:val="both"/>
      </w:pPr>
    </w:p>
    <w:p w14:paraId="4C09C33D" w14:textId="24F122B0" w:rsidR="002728DE" w:rsidRDefault="00226BFA">
      <w:pPr>
        <w:pStyle w:val="Textkrper"/>
        <w:jc w:val="both"/>
      </w:pPr>
      <w:r w:rsidRPr="00205045">
        <w:t xml:space="preserve">The Maritime Connectivity Platform </w:t>
      </w:r>
      <w:r w:rsidR="006C2E61" w:rsidRPr="00205045">
        <w:t>(MCP</w:t>
      </w:r>
      <w:r w:rsidR="00EE552C" w:rsidRPr="00205045">
        <w:t xml:space="preserve"> – </w:t>
      </w:r>
      <w:hyperlink r:id="rId32">
        <w:r w:rsidR="00CB3108" w:rsidRPr="00205045">
          <w:rPr>
            <w:rStyle w:val="Hyperlink"/>
          </w:rPr>
          <w:t>www.maritimeconnectivity.net</w:t>
        </w:r>
      </w:hyperlink>
      <w:r w:rsidR="006C2E61" w:rsidRPr="00205045">
        <w:t xml:space="preserve">) </w:t>
      </w:r>
      <w:r w:rsidRPr="00205045">
        <w:t>i</w:t>
      </w:r>
      <w:r w:rsidR="00D37F15">
        <w:t xml:space="preserve">s </w:t>
      </w:r>
      <w:r w:rsidR="0023082D">
        <w:t xml:space="preserve">concept of </w:t>
      </w:r>
      <w:r w:rsidRPr="00205045">
        <w:t>a communication framework enabling efficient, secure, reliable and seamless electronic information exchange between all authorized maritime stakeholders across available communication systems.</w:t>
      </w:r>
      <w:r w:rsidR="002728DE">
        <w:t xml:space="preserve"> It is presented here solely for the purpose of illustration how a mature platform </w:t>
      </w:r>
      <w:r w:rsidR="00377091">
        <w:t>fulfils</w:t>
      </w:r>
      <w:r w:rsidR="002728DE">
        <w:t xml:space="preserve"> the above mentions requirements. </w:t>
      </w:r>
      <w:r w:rsidR="007D5F89">
        <w:t>So,</w:t>
      </w:r>
      <w:r w:rsidR="002728DE">
        <w:t xml:space="preserve"> this is only an example for a </w:t>
      </w:r>
      <w:r w:rsidR="007D5F89">
        <w:t>today’s</w:t>
      </w:r>
      <w:r w:rsidR="002728DE">
        <w:t xml:space="preserve"> candidate for consideration.</w:t>
      </w:r>
    </w:p>
    <w:p w14:paraId="6AD702FB" w14:textId="6D490ED4" w:rsidR="00C2449D" w:rsidRPr="00205045" w:rsidRDefault="00CE5704">
      <w:pPr>
        <w:pStyle w:val="Textkrper"/>
        <w:jc w:val="both"/>
      </w:pPr>
      <w:r w:rsidRPr="00205045">
        <w:t xml:space="preserve">The MCP </w:t>
      </w:r>
      <w:r w:rsidR="00CC0EF6" w:rsidRPr="00205045">
        <w:t xml:space="preserve">supports </w:t>
      </w:r>
      <w:r w:rsidRPr="00205045">
        <w:t>digitali</w:t>
      </w:r>
      <w:r w:rsidR="00B557EF">
        <w:t>s</w:t>
      </w:r>
      <w:r w:rsidRPr="00205045">
        <w:t>ation across a</w:t>
      </w:r>
      <w:r w:rsidR="00CC0EF6" w:rsidRPr="00205045">
        <w:t xml:space="preserve"> </w:t>
      </w:r>
      <w:r w:rsidRPr="00205045">
        <w:t>wide maritime domain because it is an open-source solution that relies on the Internet concept of Web Services for identity management and service management and, as such, can support Maritime Services in the context of e-navigation.</w:t>
      </w:r>
      <w:r w:rsidR="00D85370" w:rsidRPr="00205045">
        <w:t xml:space="preserve"> </w:t>
      </w:r>
      <w:r w:rsidR="00226BFA" w:rsidRPr="00205045">
        <w:t xml:space="preserve">The </w:t>
      </w:r>
      <w:r w:rsidR="0091762B" w:rsidRPr="00205045">
        <w:t xml:space="preserve">MCP </w:t>
      </w:r>
      <w:r w:rsidR="00226BFA" w:rsidRPr="00205045">
        <w:t xml:space="preserve">is vendor neutral </w:t>
      </w:r>
      <w:r w:rsidR="00D85370" w:rsidRPr="00205045">
        <w:t>and</w:t>
      </w:r>
      <w:r w:rsidR="00226BFA" w:rsidRPr="00205045">
        <w:t xml:space="preserve"> brings common internet standards to maritime navigation and transportation systems.</w:t>
      </w:r>
      <w:r w:rsidR="00916414" w:rsidRPr="00205045">
        <w:t xml:space="preserve"> Its platform structure enables </w:t>
      </w:r>
      <w:r w:rsidR="002F78F3" w:rsidRPr="00205045">
        <w:t>easy</w:t>
      </w:r>
      <w:r w:rsidR="00E96D7C" w:rsidRPr="00205045">
        <w:t xml:space="preserve"> and secure</w:t>
      </w:r>
      <w:r w:rsidR="002F78F3" w:rsidRPr="00205045">
        <w:t xml:space="preserve"> access</w:t>
      </w:r>
      <w:r w:rsidR="00E96D7C" w:rsidRPr="00205045">
        <w:t xml:space="preserve"> to its users</w:t>
      </w:r>
      <w:r w:rsidR="00C532BB" w:rsidRPr="00205045">
        <w:t xml:space="preserve"> </w:t>
      </w:r>
      <w:r w:rsidR="00B80C57" w:rsidRPr="00205045">
        <w:t>and</w:t>
      </w:r>
      <w:r w:rsidR="00C532BB" w:rsidRPr="00205045">
        <w:t xml:space="preserve"> </w:t>
      </w:r>
      <w:r w:rsidR="0077467B" w:rsidRPr="00205045">
        <w:t>supports</w:t>
      </w:r>
      <w:r w:rsidR="007569B1" w:rsidRPr="00205045">
        <w:t xml:space="preserve"> machine-to-machine communication via a public</w:t>
      </w:r>
      <w:r w:rsidR="001503AC" w:rsidRPr="00205045">
        <w:t xml:space="preserve"> and standardised</w:t>
      </w:r>
      <w:r w:rsidR="007569B1" w:rsidRPr="00205045">
        <w:t xml:space="preserve"> API.</w:t>
      </w:r>
      <w:r w:rsidR="007350B8" w:rsidRPr="00205045">
        <w:t xml:space="preserve"> The</w:t>
      </w:r>
      <w:r w:rsidR="0051723E" w:rsidRPr="00205045">
        <w:t xml:space="preserve"> existence of multiple</w:t>
      </w:r>
      <w:r w:rsidR="002C5E24" w:rsidRPr="00205045">
        <w:t xml:space="preserve"> </w:t>
      </w:r>
      <w:r w:rsidR="0051723E" w:rsidRPr="00205045">
        <w:t>MCP instances</w:t>
      </w:r>
      <w:r w:rsidR="00435089" w:rsidRPr="00205045">
        <w:t xml:space="preserve"> operated by independent parties</w:t>
      </w:r>
      <w:r w:rsidR="0051723E" w:rsidRPr="00205045">
        <w:t xml:space="preserve"> is part of the concept</w:t>
      </w:r>
      <w:r w:rsidR="00C51549" w:rsidRPr="00205045">
        <w:t>.</w:t>
      </w:r>
      <w:r w:rsidR="00E4548D" w:rsidRPr="00205045">
        <w:t xml:space="preserve"> </w:t>
      </w:r>
      <w:r w:rsidR="002C5E24" w:rsidRPr="00205045">
        <w:t>Interoperability of Maritime Service</w:t>
      </w:r>
      <w:r w:rsidR="00345176" w:rsidRPr="00205045">
        <w:t>s</w:t>
      </w:r>
      <w:r w:rsidR="009B78A7" w:rsidRPr="00205045">
        <w:t xml:space="preserve"> in a </w:t>
      </w:r>
      <w:r w:rsidR="00D05C30" w:rsidRPr="00205045">
        <w:t>Service-oriented architecture</w:t>
      </w:r>
      <w:r w:rsidR="002C5E24" w:rsidRPr="00205045">
        <w:t xml:space="preserve"> </w:t>
      </w:r>
      <w:r w:rsidR="00DF385E" w:rsidRPr="00205045">
        <w:t xml:space="preserve">and the </w:t>
      </w:r>
      <w:r w:rsidR="00D05C30" w:rsidRPr="00205045">
        <w:t>MCP</w:t>
      </w:r>
      <w:r w:rsidR="00DF385E" w:rsidRPr="00205045">
        <w:t xml:space="preserve"> </w:t>
      </w:r>
      <w:r w:rsidR="004C07E8" w:rsidRPr="00205045">
        <w:t xml:space="preserve">instances is </w:t>
      </w:r>
      <w:r w:rsidR="006765A5" w:rsidRPr="00205045">
        <w:t xml:space="preserve">ensured by the standardisation of the MCP components </w:t>
      </w:r>
      <w:r w:rsidR="00C91AC7" w:rsidRPr="00205045">
        <w:t>by the MC</w:t>
      </w:r>
      <w:r w:rsidR="00A03EDF" w:rsidRPr="00205045">
        <w:t>P consortium</w:t>
      </w:r>
      <w:r w:rsidR="00C91AC7" w:rsidRPr="00205045">
        <w:t>.</w:t>
      </w:r>
    </w:p>
    <w:p w14:paraId="758CFC10" w14:textId="41F5490B" w:rsidR="0032377A" w:rsidRPr="00205045" w:rsidRDefault="523C1D2D">
      <w:pPr>
        <w:pStyle w:val="Textkrper"/>
        <w:jc w:val="both"/>
      </w:pPr>
      <w:r w:rsidRPr="00205045">
        <w:t xml:space="preserve">One of the core intentions of the MCP is to support secure and efficient Web Service based communication for Maritime Services. Web Services are services based on IP-communication, mainly HTTP(S). Especially in the maritime industry IP communication is opening opportunities for applying more standards to the communication and getting away from proprietary technologies. With the new developments in IP-providing services communication with an exhaustive availability (satellite) or with a very high bandwidth (LTE), a new generation of Maritime Services is coming. IP-based communication also enables to employ the standard security protocols built on top of IP and the layers above it (such as TCP) and therefore leads to a better abstraction from low-level communication channels. The MCP </w:t>
      </w:r>
      <w:r w:rsidR="00D37F15">
        <w:t xml:space="preserve">is defined by a set of standard specifications. Independent </w:t>
      </w:r>
      <w:r w:rsidR="00D106D6">
        <w:t>i</w:t>
      </w:r>
      <w:r w:rsidR="00D37F15">
        <w:t xml:space="preserve">mplementations of this standards </w:t>
      </w:r>
      <w:r w:rsidRPr="00205045">
        <w:t xml:space="preserve">provide </w:t>
      </w:r>
      <w:r w:rsidR="00D37F15">
        <w:t xml:space="preserve">an </w:t>
      </w:r>
      <w:r w:rsidRPr="00205045">
        <w:t>infrastructure for the deployment of secure, interoperable Web Services and aims at the integration of existing standards for the exchange of maritime data such as S-100 datasets.</w:t>
      </w:r>
    </w:p>
    <w:p w14:paraId="19867294" w14:textId="5F5FCD28" w:rsidR="00226BFA" w:rsidRPr="00205045" w:rsidRDefault="0032377A" w:rsidP="003A000E">
      <w:pPr>
        <w:pStyle w:val="Textkrper"/>
        <w:jc w:val="both"/>
      </w:pPr>
      <w:r w:rsidRPr="0032377A">
        <w:t xml:space="preserve">The MCP consists of </w:t>
      </w:r>
      <w:r w:rsidR="00D37F15">
        <w:t xml:space="preserve">specifications for </w:t>
      </w:r>
      <w:r w:rsidRPr="0032377A">
        <w:t>three basic components - the "Maritime Identity Registry", the "Maritime Service Registry" and the "Maritime Message Service"</w:t>
      </w:r>
      <w:r w:rsidR="00C260B6">
        <w:t xml:space="preserve"> (c.f. </w:t>
      </w:r>
      <w:r w:rsidR="00C260B6">
        <w:fldChar w:fldCharType="begin"/>
      </w:r>
      <w:r w:rsidR="00C260B6">
        <w:instrText xml:space="preserve"> REF _Ref37920465 \h </w:instrText>
      </w:r>
      <w:r w:rsidR="002114BD">
        <w:instrText xml:space="preserve"> \* MERGEFORMAT </w:instrText>
      </w:r>
      <w:r w:rsidR="00C260B6">
        <w:fldChar w:fldCharType="separate"/>
      </w:r>
      <w:r w:rsidR="00C260B6">
        <w:t xml:space="preserve">Figure </w:t>
      </w:r>
      <w:r w:rsidR="00C260B6">
        <w:rPr>
          <w:noProof/>
        </w:rPr>
        <w:t>1</w:t>
      </w:r>
      <w:r w:rsidR="00C260B6">
        <w:fldChar w:fldCharType="end"/>
      </w:r>
      <w:r w:rsidR="00C260B6">
        <w:t>)</w:t>
      </w:r>
      <w:r w:rsidR="00D37F15">
        <w:t xml:space="preserve"> which can be used as parts of an e-Navigation platform</w:t>
      </w:r>
      <w:r w:rsidR="00C260B6" w:rsidRPr="00C260B6">
        <w:t>.</w:t>
      </w:r>
    </w:p>
    <w:p w14:paraId="3342EE85" w14:textId="31CB9438" w:rsidR="000676C6" w:rsidRPr="00205045" w:rsidRDefault="4DCB81F4" w:rsidP="003A000E">
      <w:pPr>
        <w:pStyle w:val="Textkrper"/>
        <w:jc w:val="center"/>
      </w:pPr>
      <w:r>
        <w:rPr>
          <w:noProof/>
        </w:rPr>
        <w:drawing>
          <wp:inline distT="0" distB="0" distL="0" distR="0" wp14:anchorId="6239A146" wp14:editId="0DDFDE27">
            <wp:extent cx="5209528" cy="2724150"/>
            <wp:effectExtent l="0" t="0" r="0" b="0"/>
            <wp:docPr id="340276375" name="Grafik 524167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24167279"/>
                    <pic:cNvPicPr/>
                  </pic:nvPicPr>
                  <pic:blipFill>
                    <a:blip r:embed="rId33">
                      <a:extLst>
                        <a:ext uri="{28A0092B-C50C-407E-A947-70E740481C1C}">
                          <a14:useLocalDpi xmlns:a14="http://schemas.microsoft.com/office/drawing/2010/main" val="0"/>
                        </a:ext>
                      </a:extLst>
                    </a:blip>
                    <a:stretch>
                      <a:fillRect/>
                    </a:stretch>
                  </pic:blipFill>
                  <pic:spPr>
                    <a:xfrm>
                      <a:off x="0" y="0"/>
                      <a:ext cx="5209528" cy="2724150"/>
                    </a:xfrm>
                    <a:prstGeom prst="rect">
                      <a:avLst/>
                    </a:prstGeom>
                  </pic:spPr>
                </pic:pic>
              </a:graphicData>
            </a:graphic>
          </wp:inline>
        </w:drawing>
      </w:r>
    </w:p>
    <w:p w14:paraId="3157BD84" w14:textId="35E99076" w:rsidR="000676C6" w:rsidRPr="003A000E" w:rsidRDefault="00C260B6" w:rsidP="003A000E">
      <w:pPr>
        <w:pStyle w:val="Beschriftung"/>
        <w:jc w:val="center"/>
      </w:pPr>
      <w:bookmarkStart w:id="47" w:name="_Ref37920465"/>
      <w:bookmarkStart w:id="48" w:name="_Ref37920456"/>
      <w:bookmarkStart w:id="49" w:name="_Toc53645080"/>
      <w:r>
        <w:t xml:space="preserve">Figure </w:t>
      </w:r>
      <w:r>
        <w:fldChar w:fldCharType="begin"/>
      </w:r>
      <w:r>
        <w:instrText xml:space="preserve"> SEQ Figure \* ARABIC </w:instrText>
      </w:r>
      <w:r>
        <w:fldChar w:fldCharType="separate"/>
      </w:r>
      <w:r>
        <w:rPr>
          <w:noProof/>
        </w:rPr>
        <w:t>1</w:t>
      </w:r>
      <w:r>
        <w:fldChar w:fldCharType="end"/>
      </w:r>
      <w:bookmarkEnd w:id="47"/>
      <w:r>
        <w:t xml:space="preserve"> </w:t>
      </w:r>
      <w:bookmarkStart w:id="50" w:name="_Ref37920461"/>
      <w:r w:rsidR="0023082D">
        <w:t xml:space="preserve">MCP </w:t>
      </w:r>
      <w:r>
        <w:t xml:space="preserve">Components </w:t>
      </w:r>
      <w:r w:rsidR="0023082D">
        <w:t>for</w:t>
      </w:r>
      <w:r>
        <w:t xml:space="preserve"> </w:t>
      </w:r>
      <w:r w:rsidR="0023082D">
        <w:t>setting up a p</w:t>
      </w:r>
      <w:r>
        <w:t>latform</w:t>
      </w:r>
      <w:bookmarkEnd w:id="48"/>
      <w:bookmarkEnd w:id="50"/>
      <w:r w:rsidR="0023082D">
        <w:t xml:space="preserve"> for the provision of maritime services in the context of e-Navigation</w:t>
      </w:r>
      <w:bookmarkEnd w:id="49"/>
    </w:p>
    <w:p w14:paraId="203069FE" w14:textId="77777777" w:rsidR="000676C6" w:rsidRPr="00205045" w:rsidRDefault="000676C6" w:rsidP="003A000E">
      <w:pPr>
        <w:pStyle w:val="Textkrper"/>
        <w:jc w:val="both"/>
      </w:pPr>
    </w:p>
    <w:p w14:paraId="6980AA68" w14:textId="2E9FE14A" w:rsidR="0091762B" w:rsidRPr="00205045" w:rsidRDefault="002728DE" w:rsidP="00836848">
      <w:pPr>
        <w:pStyle w:val="Textkrper"/>
        <w:jc w:val="both"/>
      </w:pPr>
      <w:r>
        <w:t>Further information can be retrieve</w:t>
      </w:r>
      <w:r w:rsidR="00377091">
        <w:t>d</w:t>
      </w:r>
      <w:r>
        <w:t xml:space="preserve"> from </w:t>
      </w:r>
      <w:r w:rsidRPr="002728DE">
        <w:t>https://maritimeconnectivity.net/</w:t>
      </w:r>
      <w:r>
        <w:t>.</w:t>
      </w:r>
    </w:p>
    <w:sectPr w:rsidR="0091762B" w:rsidRPr="00205045" w:rsidSect="00300A89">
      <w:type w:val="continuous"/>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0" w:author="Dennis Jankowski" w:date="2021-03-05T12:16:00Z" w:initials="DJ">
    <w:p w14:paraId="20DF5C8E" w14:textId="0B35FBF6" w:rsidR="005F6B91" w:rsidRDefault="005F6B91" w:rsidP="005F6B91">
      <w:pPr>
        <w:pStyle w:val="Kommentartext"/>
      </w:pPr>
      <w:r>
        <w:rPr>
          <w:rStyle w:val="Kommentarzeichen"/>
        </w:rPr>
        <w:annotationRef/>
      </w:r>
      <w:r>
        <w:t>Jin</w:t>
      </w:r>
      <w:bookmarkStart w:id="31" w:name="_GoBack"/>
      <w:bookmarkEnd w:id="31"/>
      <w:r>
        <w:t xml:space="preserve"> wants to contribute in this section of the document.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0DF5C8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DF5C8E" w16cid:durableId="23EC9F8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CF259F" w14:textId="77777777" w:rsidR="00F90335" w:rsidRDefault="00F90335" w:rsidP="003274DB">
      <w:r>
        <w:separator/>
      </w:r>
    </w:p>
    <w:p w14:paraId="5EE2F16B" w14:textId="77777777" w:rsidR="00F90335" w:rsidRDefault="00F90335"/>
  </w:endnote>
  <w:endnote w:type="continuationSeparator" w:id="0">
    <w:p w14:paraId="1AC9D9B8" w14:textId="77777777" w:rsidR="00F90335" w:rsidRDefault="00F90335" w:rsidP="003274DB">
      <w:r>
        <w:continuationSeparator/>
      </w:r>
    </w:p>
    <w:p w14:paraId="4CB23A57" w14:textId="77777777" w:rsidR="00F90335" w:rsidRDefault="00F903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D6AC97" w14:textId="77777777" w:rsidR="000B5C4F" w:rsidRDefault="000B5C4F" w:rsidP="00EC7C87">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BA80202" w14:textId="77777777" w:rsidR="000B5C4F" w:rsidRDefault="000B5C4F" w:rsidP="00C907DF">
    <w:pPr>
      <w:pStyle w:val="Fuzeile"/>
      <w:framePr w:wrap="none" w:vAnchor="text" w:hAnchor="margin" w:xAlign="right" w:y="1"/>
      <w:ind w:right="360"/>
      <w:rPr>
        <w:rStyle w:val="Seitenzahl"/>
      </w:rPr>
    </w:pPr>
    <w:r>
      <w:rPr>
        <w:rStyle w:val="Seitenzahl"/>
      </w:rPr>
      <w:fldChar w:fldCharType="begin"/>
    </w:r>
    <w:r>
      <w:rPr>
        <w:rStyle w:val="Seitenzahl"/>
      </w:rPr>
      <w:instrText xml:space="preserve">PAGE  </w:instrText>
    </w:r>
    <w:r>
      <w:rPr>
        <w:rStyle w:val="Seitenzahl"/>
      </w:rPr>
      <w:fldChar w:fldCharType="end"/>
    </w:r>
  </w:p>
  <w:p w14:paraId="0761E8D0" w14:textId="77777777" w:rsidR="000B5C4F" w:rsidRDefault="000B5C4F" w:rsidP="00A97900">
    <w:pPr>
      <w:pStyle w:val="Fuzeile"/>
      <w:framePr w:wrap="none" w:vAnchor="text" w:hAnchor="margin" w:xAlign="right" w:y="1"/>
      <w:ind w:right="360"/>
      <w:rPr>
        <w:rStyle w:val="Seitenzahl"/>
      </w:rPr>
    </w:pPr>
    <w:r>
      <w:rPr>
        <w:rStyle w:val="Seitenzahl"/>
      </w:rPr>
      <w:fldChar w:fldCharType="begin"/>
    </w:r>
    <w:r>
      <w:rPr>
        <w:rStyle w:val="Seitenzahl"/>
      </w:rPr>
      <w:instrText xml:space="preserve">PAGE  </w:instrText>
    </w:r>
    <w:r>
      <w:rPr>
        <w:rStyle w:val="Seitenzahl"/>
      </w:rPr>
      <w:fldChar w:fldCharType="end"/>
    </w:r>
  </w:p>
  <w:p w14:paraId="522D1E1F" w14:textId="77777777" w:rsidR="000B5C4F" w:rsidRDefault="000B5C4F" w:rsidP="005378A6">
    <w:pPr>
      <w:pStyle w:val="Fuzeile"/>
      <w:framePr w:wrap="none" w:vAnchor="text" w:hAnchor="margin" w:xAlign="right" w:y="1"/>
      <w:ind w:right="360"/>
      <w:rPr>
        <w:rStyle w:val="Seitenzahl"/>
      </w:rPr>
    </w:pPr>
    <w:r>
      <w:rPr>
        <w:rStyle w:val="Seitenzahl"/>
      </w:rPr>
      <w:fldChar w:fldCharType="begin"/>
    </w:r>
    <w:r>
      <w:rPr>
        <w:rStyle w:val="Seitenzahl"/>
      </w:rPr>
      <w:instrText xml:space="preserve">PAGE  </w:instrText>
    </w:r>
    <w:r>
      <w:rPr>
        <w:rStyle w:val="Seitenzahl"/>
      </w:rPr>
      <w:fldChar w:fldCharType="end"/>
    </w:r>
  </w:p>
  <w:p w14:paraId="27E96BB2" w14:textId="77777777" w:rsidR="000B5C4F" w:rsidRDefault="000B5C4F" w:rsidP="005378A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386AA" w14:textId="0EA69338" w:rsidR="000B5C4F" w:rsidRDefault="000B5C4F" w:rsidP="008747E0">
    <w:pPr>
      <w:pStyle w:val="Fuzeile"/>
    </w:pPr>
    <w:r w:rsidRPr="00442889">
      <w:rPr>
        <w:noProof/>
        <w:lang w:val="sv-SE" w:eastAsia="sv-SE"/>
      </w:rPr>
      <w:drawing>
        <wp:anchor distT="0" distB="0" distL="114300" distR="114300" simplePos="0" relativeHeight="251661312" behindDoc="1" locked="0" layoutInCell="1" allowOverlap="1" wp14:anchorId="278B4932" wp14:editId="56958193">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sv-SE" w:eastAsia="sv-SE"/>
      </w:rPr>
      <mc:AlternateContent>
        <mc:Choice Requires="wps">
          <w:drawing>
            <wp:anchor distT="0" distB="0" distL="114300" distR="114300" simplePos="0" relativeHeight="251669504" behindDoc="0" locked="0" layoutInCell="1" allowOverlap="1" wp14:anchorId="6632812E" wp14:editId="3A92A9DD">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pic="http://schemas.openxmlformats.org/drawingml/2006/picture" xmlns:a14="http://schemas.microsoft.com/office/drawing/2010/main" xmlns:w16="http://schemas.microsoft.com/office/word/2018/wordml" xmlns:w16cex="http://schemas.microsoft.com/office/word/2018/wordml/cex">
          <w:pict w14:anchorId="181B31D7">
            <v:line id="Connecteur droit 11" style="position:absolute;left:0;text-align:left;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00558c [3204]" strokeweight="1pt" from="17pt,728.3pt" to="578.25pt,728.3pt" w14:anchorId="6243DD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w10:wrap anchorx="page" anchory="page"/>
            </v:line>
          </w:pict>
        </mc:Fallback>
      </mc:AlternateContent>
    </w:r>
  </w:p>
  <w:p w14:paraId="236216F4" w14:textId="04857357" w:rsidR="000B5C4F" w:rsidRPr="00ED2A8D" w:rsidRDefault="000B5C4F" w:rsidP="008747E0">
    <w:pPr>
      <w:pStyle w:val="Fuzeile"/>
    </w:pPr>
  </w:p>
  <w:p w14:paraId="05175766" w14:textId="4098D326" w:rsidR="000B5C4F" w:rsidRPr="00ED2A8D" w:rsidRDefault="000B5C4F" w:rsidP="002735DD">
    <w:pPr>
      <w:pStyle w:val="Fuzeile"/>
      <w:tabs>
        <w:tab w:val="left" w:pos="1781"/>
      </w:tabs>
    </w:pPr>
    <w:r>
      <w:tab/>
    </w:r>
  </w:p>
  <w:p w14:paraId="6B80A5D7" w14:textId="77777777" w:rsidR="000B5C4F" w:rsidRPr="00ED2A8D" w:rsidRDefault="000B5C4F" w:rsidP="008747E0">
    <w:pPr>
      <w:pStyle w:val="Fuzeile"/>
    </w:pPr>
  </w:p>
  <w:p w14:paraId="41671561" w14:textId="6F50965C" w:rsidR="000B5C4F" w:rsidRPr="00ED2A8D" w:rsidRDefault="000B5C4F" w:rsidP="002735DD">
    <w:pPr>
      <w:pStyle w:val="Fuzeile"/>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D9A86" w14:textId="77777777" w:rsidR="000B5C4F" w:rsidRDefault="000B5C4F" w:rsidP="00525922">
    <w:pPr>
      <w:pStyle w:val="Footerlandscape"/>
    </w:pPr>
    <w:r>
      <w:rPr>
        <w:noProof/>
        <w:lang w:val="sv-SE" w:eastAsia="sv-SE"/>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w16="http://schemas.microsoft.com/office/word/2018/wordml" xmlns:w16cex="http://schemas.microsoft.com/office/word/2018/wordml/cex">
          <w:pict w14:anchorId="7D7BA909">
            <v:line id="Connecteur droit 11" style="position:absolute;left:0;text-align:left;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00558c [3204]" strokeweight="1pt" from="22.2pt,782.85pt" to="583.45pt,782.85pt" w14:anchorId="2127E6E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w10:wrap anchorx="page" anchory="page"/>
            </v:line>
          </w:pict>
        </mc:Fallback>
      </mc:AlternateContent>
    </w:r>
  </w:p>
  <w:p w14:paraId="34FDD847" w14:textId="77777777" w:rsidR="000B5C4F" w:rsidRPr="00C907DF" w:rsidRDefault="000B5C4F" w:rsidP="00525922">
    <w:pPr>
      <w:pStyle w:val="Footerlandscape"/>
      <w:rPr>
        <w:rStyle w:val="Seitenzahl"/>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fr-FR"/>
      </w:rPr>
      <w:t>Erreur ! Utilisez l'onglet Accueil pour appliquer Document title au texte que vous souhaitez faire apparaître ici.</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Pr>
        <w:noProof/>
        <w:szCs w:val="15"/>
      </w:rPr>
      <w:t>1117</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fr-FR"/>
      </w:rPr>
      <w:t>Erreur ! Utilisez l'onglet Accueil pour appliquer Subtitle au texte que vous souhaitez faire apparaître ici.</w:t>
    </w:r>
    <w:r>
      <w:rPr>
        <w:szCs w:val="15"/>
      </w:rPr>
      <w:fldChar w:fldCharType="end"/>
    </w:r>
  </w:p>
  <w:p w14:paraId="095EEE38" w14:textId="77777777" w:rsidR="000B5C4F" w:rsidRPr="00525922" w:rsidRDefault="000B5C4F"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Seitenzahl"/>
        <w:szCs w:val="15"/>
      </w:rPr>
      <w:fldChar w:fldCharType="begin"/>
    </w:r>
    <w:r w:rsidRPr="00C907DF">
      <w:rPr>
        <w:rStyle w:val="Seitenzahl"/>
        <w:szCs w:val="15"/>
      </w:rPr>
      <w:instrText xml:space="preserve">PAGE  </w:instrText>
    </w:r>
    <w:r w:rsidRPr="00C907DF">
      <w:rPr>
        <w:rStyle w:val="Seitenzahl"/>
        <w:szCs w:val="15"/>
      </w:rPr>
      <w:fldChar w:fldCharType="separate"/>
    </w:r>
    <w:r>
      <w:rPr>
        <w:rStyle w:val="Seitenzahl"/>
        <w:noProof/>
        <w:szCs w:val="15"/>
      </w:rPr>
      <w:t>3</w:t>
    </w:r>
    <w:r w:rsidRPr="00C907DF">
      <w:rPr>
        <w:rStyle w:val="Seitenzahl"/>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A075A" w14:textId="77777777" w:rsidR="000B5C4F" w:rsidRPr="00C716E5" w:rsidRDefault="000B5C4F" w:rsidP="00C716E5">
    <w:pPr>
      <w:pStyle w:val="Fuzeile"/>
      <w:rPr>
        <w:sz w:val="15"/>
        <w:szCs w:val="15"/>
      </w:rPr>
    </w:pPr>
  </w:p>
  <w:p w14:paraId="6FC904F9" w14:textId="77777777" w:rsidR="000B5C4F" w:rsidRDefault="000B5C4F" w:rsidP="00C716E5">
    <w:pPr>
      <w:pStyle w:val="Footerportrait"/>
    </w:pPr>
  </w:p>
  <w:p w14:paraId="0DD0B946" w14:textId="050E5481" w:rsidR="000B5C4F" w:rsidRPr="003A000E" w:rsidRDefault="000B5C4F" w:rsidP="00C716E5">
    <w:pPr>
      <w:pStyle w:val="Footerportrait"/>
      <w:rPr>
        <w:rStyle w:val="Seitenzahl"/>
        <w:szCs w:val="15"/>
        <w:lang w:val="de-DE" w:eastAsia="ja-JP"/>
      </w:rPr>
    </w:pPr>
    <w:r>
      <w:fldChar w:fldCharType="begin"/>
    </w:r>
    <w:r w:rsidRPr="008F077A">
      <w:rPr>
        <w:lang w:eastAsia="ja-JP"/>
      </w:rPr>
      <w:instrText>STYLEREF "Document type" \* MERGEFORMAT</w:instrText>
    </w:r>
    <w:r>
      <w:fldChar w:fldCharType="separate"/>
    </w:r>
    <w:r w:rsidR="0013324C">
      <w:rPr>
        <w:lang w:eastAsia="ja-JP"/>
      </w:rPr>
      <w:t>IALA Guideline</w:t>
    </w:r>
    <w:r>
      <w:fldChar w:fldCharType="end"/>
    </w:r>
    <w:r w:rsidRPr="008F077A">
      <w:rPr>
        <w:lang w:eastAsia="ja-JP"/>
      </w:rPr>
      <w:t xml:space="preserve"> </w:t>
    </w:r>
    <w:r>
      <w:fldChar w:fldCharType="begin"/>
    </w:r>
    <w:r w:rsidRPr="008F077A">
      <w:rPr>
        <w:lang w:eastAsia="ja-JP"/>
      </w:rPr>
      <w:instrText xml:space="preserve"> STYLEREF "Document number" \* MERGEFORMAT </w:instrText>
    </w:r>
    <w:r>
      <w:fldChar w:fldCharType="separate"/>
    </w:r>
    <w:r w:rsidR="0013324C">
      <w:rPr>
        <w:lang w:eastAsia="ja-JP"/>
      </w:rPr>
      <w:t>GUIDELINE ON the selection of platforms for the Provision OF maritime services IN THE CONTEXT OF E-NAVIGATION</w:t>
    </w:r>
    <w:r>
      <w:fldChar w:fldCharType="end"/>
    </w:r>
    <w:r w:rsidRPr="008F077A">
      <w:rPr>
        <w:lang w:eastAsia="ja-JP"/>
      </w:rPr>
      <w:t xml:space="preserve"> – </w:t>
    </w:r>
    <w:r>
      <w:fldChar w:fldCharType="begin"/>
    </w:r>
    <w:r w:rsidRPr="008F077A">
      <w:rPr>
        <w:lang w:eastAsia="ja-JP"/>
      </w:rPr>
      <w:instrText xml:space="preserve"> STYLEREF "Document name" \* MERGEFORMAT </w:instrText>
    </w:r>
    <w:r>
      <w:fldChar w:fldCharType="separate"/>
    </w:r>
    <w:r w:rsidR="0013324C">
      <w:rPr>
        <w:b w:val="0"/>
        <w:bCs/>
        <w:lang w:val="de-DE"/>
      </w:rPr>
      <w:t>Fehler! Kein Text mit angegebener Formatvorlage im Dokument.</w:t>
    </w:r>
    <w:r>
      <w:fldChar w:fldCharType="end"/>
    </w:r>
  </w:p>
  <w:p w14:paraId="1B606CCD" w14:textId="20B6C746" w:rsidR="000B5C4F" w:rsidRPr="00C907DF" w:rsidRDefault="000B5C4F" w:rsidP="00C716E5">
    <w:pPr>
      <w:pStyle w:val="Footerportrait"/>
    </w:pPr>
    <w:fldSimple w:instr="STYLEREF &quot;Edition number&quot; \* MERGEFORMAT">
      <w:r w:rsidR="0013324C">
        <w:t>Edition 1.0</w:t>
      </w:r>
    </w:fldSimple>
    <w:r>
      <w:t xml:space="preserve">  </w:t>
    </w:r>
    <w:fldSimple w:instr="STYLEREF &quot;Document date&quot; \* MERGEFORMAT">
      <w:r w:rsidR="0013324C">
        <w:t>Date (of approval by Council)</w:t>
      </w:r>
    </w:fldSimple>
    <w:r w:rsidRPr="00C907DF">
      <w:tab/>
    </w:r>
    <w:r>
      <w:t xml:space="preserve">P </w:t>
    </w:r>
    <w:r w:rsidRPr="00C907DF">
      <w:rPr>
        <w:rStyle w:val="Seitenzahl"/>
        <w:szCs w:val="15"/>
      </w:rPr>
      <w:fldChar w:fldCharType="begin"/>
    </w:r>
    <w:r w:rsidRPr="00C907DF">
      <w:rPr>
        <w:rStyle w:val="Seitenzahl"/>
        <w:szCs w:val="15"/>
      </w:rPr>
      <w:instrText xml:space="preserve">PAGE  </w:instrText>
    </w:r>
    <w:r w:rsidRPr="00C907DF">
      <w:rPr>
        <w:rStyle w:val="Seitenzahl"/>
        <w:szCs w:val="15"/>
      </w:rPr>
      <w:fldChar w:fldCharType="separate"/>
    </w:r>
    <w:r>
      <w:rPr>
        <w:rStyle w:val="Seitenzahl"/>
        <w:szCs w:val="15"/>
      </w:rPr>
      <w:t>3</w:t>
    </w:r>
    <w:r w:rsidRPr="00C907DF">
      <w:rPr>
        <w:rStyle w:val="Seitenzahl"/>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265AF4" w14:textId="77777777" w:rsidR="000B5C4F" w:rsidRDefault="000B5C4F" w:rsidP="00C716E5">
    <w:pPr>
      <w:pStyle w:val="Fuzeile"/>
    </w:pPr>
  </w:p>
  <w:p w14:paraId="4D7BEBDA" w14:textId="77777777" w:rsidR="000B5C4F" w:rsidRDefault="000B5C4F" w:rsidP="00C716E5">
    <w:pPr>
      <w:pStyle w:val="Footerportrait"/>
    </w:pPr>
  </w:p>
  <w:p w14:paraId="2613E04A" w14:textId="14508B5A" w:rsidR="000B5C4F" w:rsidRPr="003A000E" w:rsidRDefault="000B5C4F" w:rsidP="00C716E5">
    <w:pPr>
      <w:pStyle w:val="Footerportrait"/>
      <w:rPr>
        <w:rStyle w:val="Seitenzahl"/>
        <w:szCs w:val="15"/>
        <w:lang w:val="de-DE" w:eastAsia="ja-JP"/>
      </w:rPr>
    </w:pPr>
    <w:r>
      <w:fldChar w:fldCharType="begin"/>
    </w:r>
    <w:r w:rsidRPr="008F077A">
      <w:rPr>
        <w:lang w:eastAsia="ja-JP"/>
      </w:rPr>
      <w:instrText>STYLEREF "Document type" \* MERGEFORMAT</w:instrText>
    </w:r>
    <w:r>
      <w:fldChar w:fldCharType="separate"/>
    </w:r>
    <w:r w:rsidR="0013324C">
      <w:rPr>
        <w:lang w:eastAsia="ja-JP"/>
      </w:rPr>
      <w:t>IALA Guideline</w:t>
    </w:r>
    <w:r>
      <w:fldChar w:fldCharType="end"/>
    </w:r>
    <w:r w:rsidRPr="008F077A">
      <w:rPr>
        <w:lang w:eastAsia="ja-JP"/>
      </w:rPr>
      <w:t xml:space="preserve"> </w:t>
    </w:r>
    <w:r>
      <w:fldChar w:fldCharType="begin"/>
    </w:r>
    <w:r w:rsidRPr="008F077A">
      <w:rPr>
        <w:lang w:eastAsia="ja-JP"/>
      </w:rPr>
      <w:instrText xml:space="preserve"> STYLEREF "Document number" \* MERGEFORMAT </w:instrText>
    </w:r>
    <w:r>
      <w:fldChar w:fldCharType="separate"/>
    </w:r>
    <w:r w:rsidR="0013324C">
      <w:rPr>
        <w:lang w:eastAsia="ja-JP"/>
      </w:rPr>
      <w:t>GUIDELINE ON the selection of platforms for the Provision OF maritime services IN THE CONTEXT OF E-NAVIGATION</w:t>
    </w:r>
    <w:r>
      <w:fldChar w:fldCharType="end"/>
    </w:r>
    <w:r w:rsidRPr="008F077A">
      <w:rPr>
        <w:lang w:eastAsia="ja-JP"/>
      </w:rPr>
      <w:t xml:space="preserve"> – </w:t>
    </w:r>
    <w:r>
      <w:fldChar w:fldCharType="begin"/>
    </w:r>
    <w:r w:rsidRPr="008F077A">
      <w:rPr>
        <w:lang w:eastAsia="ja-JP"/>
      </w:rPr>
      <w:instrText xml:space="preserve"> STYLEREF "Document name" \* MERGEFORMAT </w:instrText>
    </w:r>
    <w:r>
      <w:fldChar w:fldCharType="separate"/>
    </w:r>
    <w:r w:rsidR="0013324C">
      <w:rPr>
        <w:b w:val="0"/>
        <w:bCs/>
        <w:lang w:val="de-DE"/>
      </w:rPr>
      <w:t>Fehler! Kein Text mit angegebener Formatvorlage im Dokument.</w:t>
    </w:r>
    <w:r>
      <w:fldChar w:fldCharType="end"/>
    </w:r>
  </w:p>
  <w:p w14:paraId="63904568" w14:textId="786D1BCE" w:rsidR="000B5C4F" w:rsidRPr="00525922" w:rsidRDefault="000B5C4F" w:rsidP="00C716E5">
    <w:pPr>
      <w:pStyle w:val="Footerportrait"/>
    </w:pPr>
    <w:fldSimple w:instr="STYLEREF &quot;Edition number&quot; \* MERGEFORMAT">
      <w:r w:rsidR="0013324C">
        <w:t>Edition 1.0</w:t>
      </w:r>
    </w:fldSimple>
    <w:r w:rsidRPr="00C907DF">
      <w:tab/>
    </w:r>
    <w:r>
      <w:t xml:space="preserve">P </w:t>
    </w:r>
    <w:r w:rsidRPr="00C907DF">
      <w:rPr>
        <w:rStyle w:val="Seitenzahl"/>
        <w:szCs w:val="15"/>
      </w:rPr>
      <w:fldChar w:fldCharType="begin"/>
    </w:r>
    <w:r w:rsidRPr="00C907DF">
      <w:rPr>
        <w:rStyle w:val="Seitenzahl"/>
        <w:szCs w:val="15"/>
      </w:rPr>
      <w:instrText xml:space="preserve">PAGE  </w:instrText>
    </w:r>
    <w:r w:rsidRPr="00C907DF">
      <w:rPr>
        <w:rStyle w:val="Seitenzahl"/>
        <w:szCs w:val="15"/>
      </w:rPr>
      <w:fldChar w:fldCharType="separate"/>
    </w:r>
    <w:r>
      <w:rPr>
        <w:rStyle w:val="Seitenzahl"/>
        <w:szCs w:val="15"/>
      </w:rPr>
      <w:t>4</w:t>
    </w:r>
    <w:r w:rsidRPr="00C907DF">
      <w:rPr>
        <w:rStyle w:val="Seitenzahl"/>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60C83" w14:textId="77777777" w:rsidR="000B5C4F" w:rsidRDefault="000B5C4F" w:rsidP="00C716E5">
    <w:pPr>
      <w:pStyle w:val="Fuzeile"/>
    </w:pPr>
  </w:p>
  <w:p w14:paraId="663AE836" w14:textId="77777777" w:rsidR="000B5C4F" w:rsidRDefault="000B5C4F" w:rsidP="00C716E5">
    <w:pPr>
      <w:pStyle w:val="Footerportrait"/>
    </w:pPr>
  </w:p>
  <w:p w14:paraId="7CEB4BBC" w14:textId="1AAD09EF" w:rsidR="000B5C4F" w:rsidRPr="003A000E" w:rsidRDefault="000B5C4F" w:rsidP="00760004">
    <w:pPr>
      <w:pStyle w:val="Footerportrait"/>
      <w:tabs>
        <w:tab w:val="clear" w:pos="10206"/>
        <w:tab w:val="right" w:pos="15704"/>
      </w:tabs>
      <w:rPr>
        <w:lang w:val="de-DE" w:eastAsia="ja-JP"/>
      </w:rPr>
    </w:pPr>
    <w:r>
      <w:fldChar w:fldCharType="begin"/>
    </w:r>
    <w:r w:rsidRPr="008F077A">
      <w:rPr>
        <w:lang w:eastAsia="ja-JP"/>
      </w:rPr>
      <w:instrText>STYLEREF "Document type" \* MERGEFORMAT</w:instrText>
    </w:r>
    <w:r>
      <w:fldChar w:fldCharType="separate"/>
    </w:r>
    <w:r w:rsidR="0013324C">
      <w:rPr>
        <w:lang w:eastAsia="ja-JP"/>
      </w:rPr>
      <w:t>IALA Guideline</w:t>
    </w:r>
    <w:r>
      <w:fldChar w:fldCharType="end"/>
    </w:r>
    <w:r w:rsidRPr="008F077A">
      <w:rPr>
        <w:lang w:eastAsia="ja-JP"/>
      </w:rPr>
      <w:t xml:space="preserve"> </w:t>
    </w:r>
    <w:r>
      <w:fldChar w:fldCharType="begin"/>
    </w:r>
    <w:r w:rsidRPr="008F077A">
      <w:rPr>
        <w:lang w:eastAsia="ja-JP"/>
      </w:rPr>
      <w:instrText xml:space="preserve"> STYLEREF "Document number" \* MERGEFORMAT </w:instrText>
    </w:r>
    <w:r>
      <w:fldChar w:fldCharType="separate"/>
    </w:r>
    <w:r w:rsidR="0013324C">
      <w:rPr>
        <w:lang w:eastAsia="ja-JP"/>
      </w:rPr>
      <w:t>GUIDELINE ON the selection of platforms for the Provision OF maritime services IN THE CONTEXT OF E-NAVIGATION</w:t>
    </w:r>
    <w:r>
      <w:fldChar w:fldCharType="end"/>
    </w:r>
    <w:r w:rsidRPr="008F077A">
      <w:rPr>
        <w:lang w:eastAsia="ja-JP"/>
      </w:rPr>
      <w:t xml:space="preserve"> – </w:t>
    </w:r>
    <w:r>
      <w:fldChar w:fldCharType="begin"/>
    </w:r>
    <w:r w:rsidRPr="008F077A">
      <w:rPr>
        <w:lang w:eastAsia="ja-JP"/>
      </w:rPr>
      <w:instrText xml:space="preserve"> STYLEREF "Document name" \* MERGEFORMAT </w:instrText>
    </w:r>
    <w:r>
      <w:fldChar w:fldCharType="separate"/>
    </w:r>
    <w:r w:rsidR="0013324C">
      <w:rPr>
        <w:b w:val="0"/>
        <w:bCs/>
        <w:lang w:val="de-DE"/>
      </w:rPr>
      <w:t>Fehler! Kein Text mit angegebener Formatvorlage im Dokument.</w:t>
    </w:r>
    <w:r>
      <w:fldChar w:fldCharType="end"/>
    </w:r>
    <w:r w:rsidRPr="003A000E">
      <w:rPr>
        <w:lang w:val="de-DE" w:eastAsia="ja-JP"/>
      </w:rPr>
      <w:tab/>
    </w:r>
  </w:p>
  <w:p w14:paraId="69C56F9E" w14:textId="13ABFB36" w:rsidR="000B5C4F" w:rsidRPr="00C907DF" w:rsidRDefault="000B5C4F" w:rsidP="00760004">
    <w:pPr>
      <w:pStyle w:val="Footerportrait"/>
      <w:tabs>
        <w:tab w:val="clear" w:pos="10206"/>
        <w:tab w:val="right" w:pos="15704"/>
      </w:tabs>
    </w:pPr>
    <w:fldSimple w:instr="STYLEREF &quot;Edition number&quot; \* MERGEFORMAT">
      <w:r w:rsidR="0013324C">
        <w:t>Edition 1.0</w:t>
      </w:r>
    </w:fldSimple>
    <w:r>
      <w:t xml:space="preserve">  </w:t>
    </w:r>
    <w:fldSimple w:instr="STYLEREF &quot;Document date&quot; \* MERGEFORMAT">
      <w:r w:rsidR="0013324C">
        <w:t>Date (of approval by Council)</w:t>
      </w:r>
    </w:fldSimple>
    <w:r>
      <w:tab/>
    </w:r>
    <w:r>
      <w:rPr>
        <w:rStyle w:val="Seitenzahl"/>
        <w:szCs w:val="15"/>
      </w:rPr>
      <w:t xml:space="preserve">P </w:t>
    </w:r>
    <w:r w:rsidRPr="00C907DF">
      <w:rPr>
        <w:rStyle w:val="Seitenzahl"/>
        <w:szCs w:val="15"/>
      </w:rPr>
      <w:fldChar w:fldCharType="begin"/>
    </w:r>
    <w:r w:rsidRPr="00C907DF">
      <w:rPr>
        <w:rStyle w:val="Seitenzahl"/>
        <w:szCs w:val="15"/>
      </w:rPr>
      <w:instrText xml:space="preserve">PAGE  </w:instrText>
    </w:r>
    <w:r w:rsidRPr="00C907DF">
      <w:rPr>
        <w:rStyle w:val="Seitenzahl"/>
        <w:szCs w:val="15"/>
      </w:rPr>
      <w:fldChar w:fldCharType="separate"/>
    </w:r>
    <w:r>
      <w:rPr>
        <w:rStyle w:val="Seitenzahl"/>
        <w:szCs w:val="15"/>
      </w:rPr>
      <w:t>13</w:t>
    </w:r>
    <w:r w:rsidRPr="00C907DF">
      <w:rPr>
        <w:rStyle w:val="Seitenzahl"/>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98AB45" w14:textId="77777777" w:rsidR="00F90335" w:rsidRDefault="00F90335" w:rsidP="003274DB">
      <w:r>
        <w:separator/>
      </w:r>
    </w:p>
    <w:p w14:paraId="6AEF3827" w14:textId="77777777" w:rsidR="00F90335" w:rsidRDefault="00F90335"/>
  </w:footnote>
  <w:footnote w:type="continuationSeparator" w:id="0">
    <w:p w14:paraId="1611EAFD" w14:textId="77777777" w:rsidR="00F90335" w:rsidRDefault="00F90335" w:rsidP="003274DB">
      <w:r>
        <w:continuationSeparator/>
      </w:r>
    </w:p>
    <w:p w14:paraId="4870B75D" w14:textId="77777777" w:rsidR="00F90335" w:rsidRDefault="00F90335"/>
  </w:footnote>
  <w:footnote w:id="1">
    <w:p w14:paraId="7C2A44CE" w14:textId="77777777" w:rsidR="000B5C4F" w:rsidRPr="00C16508" w:rsidRDefault="000B5C4F" w:rsidP="00962DE8">
      <w:pPr>
        <w:pStyle w:val="Funotentext"/>
        <w:rPr>
          <w:highlight w:val="yellow"/>
          <w:lang w:val="en-AU"/>
        </w:rPr>
      </w:pPr>
      <w:r w:rsidRPr="00E81AC5">
        <w:rPr>
          <w:rStyle w:val="Funotenzeichen"/>
        </w:rPr>
        <w:footnoteRef/>
      </w:r>
      <w:r w:rsidRPr="00E81AC5">
        <w:t xml:space="preserve"> </w:t>
      </w:r>
      <w:r w:rsidRPr="00E81AC5">
        <w:rPr>
          <w:lang w:val="en-AU"/>
        </w:rPr>
        <w:t>ITU Rec.Y.101</w:t>
      </w:r>
    </w:p>
  </w:footnote>
  <w:footnote w:id="2">
    <w:p w14:paraId="366ED953" w14:textId="5474FCBA" w:rsidR="000B5C4F" w:rsidRPr="000E16D3" w:rsidRDefault="000B5C4F">
      <w:pPr>
        <w:pStyle w:val="Funotentext"/>
        <w:rPr>
          <w:lang w:val="en-AU"/>
        </w:rPr>
      </w:pPr>
      <w:r>
        <w:rPr>
          <w:rStyle w:val="Funotenzeichen"/>
        </w:rPr>
        <w:footnoteRef/>
      </w:r>
      <w:r>
        <w:t xml:space="preserve"> </w:t>
      </w:r>
      <w:r>
        <w:rPr>
          <w:lang w:val="en-AU"/>
        </w:rPr>
        <w:t>ISO 25010</w:t>
      </w:r>
    </w:p>
  </w:footnote>
  <w:footnote w:id="3">
    <w:p w14:paraId="7F1A7604" w14:textId="734C8673" w:rsidR="000B5C4F" w:rsidRPr="00CE5704" w:rsidRDefault="000B5C4F">
      <w:pPr>
        <w:pStyle w:val="Funotentext"/>
        <w:rPr>
          <w:lang w:val="en-AU"/>
        </w:rPr>
      </w:pPr>
      <w:r>
        <w:rPr>
          <w:rStyle w:val="Funotenzeichen"/>
        </w:rPr>
        <w:footnoteRef/>
      </w:r>
      <w:r>
        <w:t xml:space="preserve"> </w:t>
      </w:r>
      <w:r w:rsidRPr="00CE5704">
        <w:rPr>
          <w:lang w:val="en-AU"/>
        </w:rPr>
        <w:t>ISO 22300-2018</w:t>
      </w:r>
    </w:p>
  </w:footnote>
  <w:footnote w:id="4">
    <w:p w14:paraId="0CF56B8D" w14:textId="53534B8E" w:rsidR="000B5C4F" w:rsidRPr="00CE5704" w:rsidRDefault="000B5C4F">
      <w:pPr>
        <w:pStyle w:val="Funotentext"/>
        <w:rPr>
          <w:lang w:val="en-AU"/>
        </w:rPr>
      </w:pPr>
      <w:r>
        <w:rPr>
          <w:rStyle w:val="Funotenzeichen"/>
        </w:rPr>
        <w:footnoteRef/>
      </w:r>
      <w:r>
        <w:t xml:space="preserve"> </w:t>
      </w:r>
      <w:r w:rsidRPr="00CE5704">
        <w:rPr>
          <w:lang w:val="en-AU"/>
        </w:rPr>
        <w:t>ISO 22300-2018</w:t>
      </w:r>
    </w:p>
  </w:footnote>
  <w:footnote w:id="5">
    <w:p w14:paraId="61546C25" w14:textId="1EADE3D7" w:rsidR="000B5C4F" w:rsidRPr="00C16508" w:rsidRDefault="000B5C4F">
      <w:pPr>
        <w:pStyle w:val="Funotentext"/>
        <w:rPr>
          <w:lang w:val="en-AU"/>
        </w:rPr>
      </w:pPr>
      <w:r w:rsidRPr="00AD47C0">
        <w:rPr>
          <w:rStyle w:val="Funotenzeichen"/>
        </w:rPr>
        <w:footnoteRef/>
      </w:r>
      <w:r w:rsidRPr="00AD47C0">
        <w:t xml:space="preserve"> </w:t>
      </w:r>
      <w:r>
        <w:t xml:space="preserve"> </w:t>
      </w:r>
      <w:r w:rsidRPr="00AD47C0">
        <w:rPr>
          <w:lang w:val="en-AU"/>
        </w:rPr>
        <w:t>https://www.cisco.com/c/en/us/products/security/what-is-cybersecurity.html</w:t>
      </w:r>
    </w:p>
  </w:footnote>
  <w:footnote w:id="6">
    <w:p w14:paraId="44600ED0" w14:textId="66B6400D" w:rsidR="000B5C4F" w:rsidRDefault="000B5C4F">
      <w:pPr>
        <w:pStyle w:val="Funotentext"/>
      </w:pPr>
      <w:r>
        <w:rPr>
          <w:rStyle w:val="Funotenzeichen"/>
        </w:rPr>
        <w:footnoteRef/>
      </w:r>
      <w:r>
        <w:t xml:space="preserve"> </w:t>
      </w:r>
      <w:r w:rsidRPr="00A4041B">
        <w:t>The CIA Triad,</w:t>
      </w:r>
      <w:r>
        <w:t xml:space="preserve"> Chad Perrin, </w:t>
      </w:r>
      <w:hyperlink r:id="rId1" w:history="1">
        <w:r w:rsidRPr="00DA7E87">
          <w:rPr>
            <w:rStyle w:val="Hyperlink"/>
          </w:rPr>
          <w:t>https://www.techrepublic.com/blog/it-security/the-cia-triad/</w:t>
        </w:r>
      </w:hyperlink>
      <w:r>
        <w:t>, 12.02.2020</w:t>
      </w:r>
    </w:p>
    <w:p w14:paraId="5B22AC63" w14:textId="6287AD19" w:rsidR="000B5C4F" w:rsidRPr="005B6F07" w:rsidRDefault="000B5C4F" w:rsidP="00EE7B14">
      <w:pPr>
        <w:pStyle w:val="Funotentext"/>
        <w:ind w:left="0" w:firstLine="0"/>
      </w:pPr>
    </w:p>
  </w:footnote>
  <w:footnote w:id="7">
    <w:p w14:paraId="7DBBAF7A" w14:textId="60DC181C" w:rsidR="000B5C4F" w:rsidRPr="001C39A9" w:rsidRDefault="000B5C4F">
      <w:pPr>
        <w:pStyle w:val="Funotentext"/>
        <w:rPr>
          <w:lang w:val="fr-FR"/>
        </w:rPr>
      </w:pPr>
      <w:r>
        <w:rPr>
          <w:rStyle w:val="Funotenzeichen"/>
        </w:rPr>
        <w:footnoteRef/>
      </w:r>
      <w:r w:rsidRPr="001C39A9">
        <w:rPr>
          <w:lang w:val="fr-FR"/>
        </w:rPr>
        <w:t xml:space="preserve"> FAQ Cryptomathic, </w:t>
      </w:r>
      <w:hyperlink r:id="rId2" w:history="1">
        <w:r w:rsidRPr="001C39A9">
          <w:rPr>
            <w:rStyle w:val="Hyperlink"/>
            <w:lang w:val="fr-FR"/>
          </w:rPr>
          <w:t>https://www.cryptomathic.com/products/authentication-signing/digital-signatures-faqs/what-is-non-repudiation</w:t>
        </w:r>
      </w:hyperlink>
    </w:p>
  </w:footnote>
  <w:footnote w:id="8">
    <w:p w14:paraId="1D6C5612" w14:textId="494E945A" w:rsidR="000B5C4F" w:rsidRPr="001C39A9" w:rsidRDefault="000B5C4F">
      <w:pPr>
        <w:pStyle w:val="Funotentext"/>
        <w:rPr>
          <w:lang w:val="fr-FR"/>
        </w:rPr>
      </w:pPr>
      <w:r>
        <w:rPr>
          <w:rStyle w:val="Funotenzeichen"/>
        </w:rPr>
        <w:footnoteRef/>
      </w:r>
      <w:r w:rsidRPr="001C39A9">
        <w:rPr>
          <w:lang w:val="fr-FR"/>
        </w:rPr>
        <w:t xml:space="preserve">   https://medium.com/@programmerasi/difference-between-api-and-web-service-73c873573c9d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B1184" w14:textId="22E1F43B" w:rsidR="000B5C4F" w:rsidRDefault="00F90335">
    <w:pPr>
      <w:pStyle w:val="Kopfzeile"/>
    </w:pPr>
    <w:r>
      <w:rPr>
        <w:noProof/>
      </w:rPr>
      <w:pict w14:anchorId="34FEFB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alt="" style="position:absolute;margin-left:0;margin-top:0;width:449.6pt;height:269.75pt;rotation:315;z-index:-25161113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D35749" w14:textId="0B11A77F" w:rsidR="000B5C4F" w:rsidRDefault="00F90335">
    <w:pPr>
      <w:pStyle w:val="Kopfzeile"/>
    </w:pPr>
    <w:r>
      <w:rPr>
        <w:noProof/>
      </w:rPr>
      <w:pict w14:anchorId="5EC7B3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alt="" style="position:absolute;margin-left:0;margin-top:0;width:449.6pt;height:269.75pt;rotation:315;z-index:-25159270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7582F" w14:textId="4FBDA0D2" w:rsidR="000B5C4F" w:rsidRPr="00667792" w:rsidRDefault="00F90335" w:rsidP="00667792">
    <w:pPr>
      <w:pStyle w:val="Kopfzeile"/>
    </w:pPr>
    <w:r>
      <w:rPr>
        <w:noProof/>
      </w:rPr>
      <w:pict w14:anchorId="6AA19F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alt="" style="position:absolute;margin-left:0;margin-top:0;width:449.6pt;height:269.75pt;rotation:315;z-index:-25159065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0B5C4F">
      <w:rPr>
        <w:noProof/>
        <w:lang w:val="sv-SE" w:eastAsia="sv-SE"/>
      </w:rPr>
      <w:drawing>
        <wp:anchor distT="0" distB="0" distL="114300" distR="114300" simplePos="0" relativeHeight="251701248"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1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645FA" w14:textId="13BBEC6E" w:rsidR="000B5C4F" w:rsidRDefault="00F90335">
    <w:pPr>
      <w:pStyle w:val="Kopfzeile"/>
    </w:pPr>
    <w:r>
      <w:rPr>
        <w:noProof/>
      </w:rPr>
      <w:pict w14:anchorId="6EA360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alt="" style="position:absolute;margin-left:0;margin-top:0;width:449.6pt;height:269.75pt;rotation:315;z-index:-251594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42A9E" w14:textId="49D8ED68" w:rsidR="000B5C4F" w:rsidRPr="0004614F" w:rsidRDefault="00F90335" w:rsidP="00B6066D">
    <w:pPr>
      <w:pStyle w:val="Kopfzeile"/>
      <w:jc w:val="right"/>
      <w:rPr>
        <w:sz w:val="24"/>
        <w:szCs w:val="24"/>
      </w:rPr>
    </w:pPr>
    <w:r>
      <w:rPr>
        <w:noProof/>
        <w:sz w:val="24"/>
        <w:szCs w:val="24"/>
      </w:rPr>
      <w:pict w14:anchorId="09D23D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alt="" style="position:absolute;left:0;text-align:left;margin-left:0;margin-top:0;width:449.6pt;height:269.75pt;rotation:315;z-index:-25160908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0B5C4F" w:rsidRPr="0004614F">
      <w:rPr>
        <w:noProof/>
        <w:sz w:val="24"/>
        <w:szCs w:val="24"/>
        <w:lang w:val="sv-SE" w:eastAsia="sv-SE"/>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6AA4DC36" w:rsidRPr="0004614F">
      <w:rPr>
        <w:sz w:val="24"/>
        <w:szCs w:val="24"/>
      </w:rPr>
      <w:t>ENAV2</w:t>
    </w:r>
    <w:r w:rsidR="6AA4DC36">
      <w:rPr>
        <w:sz w:val="24"/>
        <w:szCs w:val="24"/>
      </w:rPr>
      <w:t>5-9.2.3.1</w:t>
    </w:r>
  </w:p>
  <w:p w14:paraId="77B6579F" w14:textId="77777777" w:rsidR="000B5C4F" w:rsidRDefault="000B5C4F" w:rsidP="00B6066D">
    <w:pPr>
      <w:pStyle w:val="Kopfzeile"/>
      <w:jc w:val="right"/>
    </w:pPr>
  </w:p>
  <w:p w14:paraId="294C62FA" w14:textId="77777777" w:rsidR="000B5C4F" w:rsidRDefault="000B5C4F" w:rsidP="00B6066D">
    <w:pPr>
      <w:pStyle w:val="Kopfzeile"/>
      <w:jc w:val="right"/>
    </w:pPr>
  </w:p>
  <w:p w14:paraId="36C3E9FB" w14:textId="379BEF4B" w:rsidR="000B5C4F" w:rsidRDefault="000B5C4F" w:rsidP="008747E0">
    <w:pPr>
      <w:pStyle w:val="Kopfzeile"/>
    </w:pPr>
  </w:p>
  <w:p w14:paraId="14F42252" w14:textId="6D14E74F" w:rsidR="000B5C4F" w:rsidRDefault="000B5C4F" w:rsidP="008747E0">
    <w:pPr>
      <w:pStyle w:val="Kopfzeile"/>
    </w:pPr>
  </w:p>
  <w:p w14:paraId="74D558FC" w14:textId="55FAA32E" w:rsidR="000B5C4F" w:rsidRDefault="000B5C4F" w:rsidP="008747E0">
    <w:pPr>
      <w:pStyle w:val="Kopfzeile"/>
    </w:pPr>
    <w:r>
      <w:rPr>
        <w:noProof/>
        <w:lang w:val="sv-SE" w:eastAsia="sv-SE"/>
      </w:rPr>
      <w:drawing>
        <wp:anchor distT="0" distB="0" distL="114300" distR="114300" simplePos="0" relativeHeight="251656189" behindDoc="1" locked="0" layoutInCell="1" allowOverlap="1" wp14:anchorId="421992AC" wp14:editId="09B8E1D8">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0B5C4F" w:rsidRPr="00ED2A8D" w:rsidRDefault="000B5C4F" w:rsidP="008747E0">
    <w:pPr>
      <w:pStyle w:val="Kopfzeile"/>
    </w:pPr>
  </w:p>
  <w:p w14:paraId="6AD2C8D3" w14:textId="681F1255" w:rsidR="000B5C4F" w:rsidRPr="00ED2A8D" w:rsidRDefault="000B5C4F" w:rsidP="001349DB">
    <w:pPr>
      <w:pStyle w:val="Kopfzeile"/>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1D27DC" w14:textId="31C2ECCA" w:rsidR="000B5C4F" w:rsidRDefault="00F90335">
    <w:pPr>
      <w:pStyle w:val="Kopfzeile"/>
    </w:pPr>
    <w:r>
      <w:rPr>
        <w:noProof/>
      </w:rPr>
      <w:pict w14:anchorId="66FD6D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58" type="#_x0000_t136" alt="" style="position:absolute;margin-left:0;margin-top:0;width:449.6pt;height:269.75pt;rotation:315;z-index:-25161318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0B5C4F">
      <w:rPr>
        <w:noProof/>
        <w:lang w:val="sv-SE" w:eastAsia="sv-SE"/>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0B5C4F" w:rsidRDefault="000B5C4F">
    <w:pPr>
      <w:pStyle w:val="Kopfzeile"/>
    </w:pPr>
  </w:p>
  <w:p w14:paraId="60B8593E" w14:textId="77777777" w:rsidR="000B5C4F" w:rsidRDefault="000B5C4F">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2813E" w14:textId="049D6A65" w:rsidR="000B5C4F" w:rsidRDefault="00F90335">
    <w:pPr>
      <w:pStyle w:val="Kopfzeile"/>
    </w:pPr>
    <w:r>
      <w:rPr>
        <w:noProof/>
      </w:rPr>
      <w:pict w14:anchorId="173721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alt="" style="position:absolute;margin-left:0;margin-top:0;width:449.6pt;height:269.75pt;rotation:315;z-index:-25160499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5F0FE5" w14:textId="5D60B083" w:rsidR="000B5C4F" w:rsidRPr="00ED2A8D" w:rsidRDefault="00F90335" w:rsidP="008747E0">
    <w:pPr>
      <w:pStyle w:val="Kopfzeile"/>
    </w:pPr>
    <w:r>
      <w:rPr>
        <w:noProof/>
      </w:rPr>
      <w:pict w14:anchorId="5BBCA87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alt="" style="position:absolute;margin-left:0;margin-top:0;width:449.6pt;height:269.75pt;rotation:315;z-index:-25160294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0B5C4F">
      <w:rPr>
        <w:noProof/>
        <w:lang w:val="sv-SE" w:eastAsia="sv-SE"/>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0B5C4F" w:rsidRPr="00ED2A8D" w:rsidRDefault="000B5C4F" w:rsidP="008747E0">
    <w:pPr>
      <w:pStyle w:val="Kopfzeile"/>
    </w:pPr>
  </w:p>
  <w:p w14:paraId="20BBBC6D" w14:textId="77777777" w:rsidR="000B5C4F" w:rsidRDefault="000B5C4F" w:rsidP="008747E0">
    <w:pPr>
      <w:pStyle w:val="Kopfzeile"/>
    </w:pPr>
  </w:p>
  <w:p w14:paraId="5D38743E" w14:textId="77777777" w:rsidR="000B5C4F" w:rsidRDefault="000B5C4F" w:rsidP="008747E0">
    <w:pPr>
      <w:pStyle w:val="Kopfzeile"/>
    </w:pPr>
  </w:p>
  <w:p w14:paraId="59D055C6" w14:textId="77777777" w:rsidR="000B5C4F" w:rsidRDefault="000B5C4F" w:rsidP="008747E0">
    <w:pPr>
      <w:pStyle w:val="Kopfzeile"/>
    </w:pPr>
  </w:p>
  <w:p w14:paraId="2877724F" w14:textId="77777777" w:rsidR="000B5C4F" w:rsidRPr="00441393" w:rsidRDefault="000B5C4F" w:rsidP="00441393">
    <w:pPr>
      <w:pStyle w:val="Contents"/>
    </w:pPr>
    <w:r>
      <w:t>DOCUMENT REVISION</w:t>
    </w:r>
  </w:p>
  <w:p w14:paraId="09691153" w14:textId="77777777" w:rsidR="000B5C4F" w:rsidRPr="00ED2A8D" w:rsidRDefault="000B5C4F" w:rsidP="008747E0">
    <w:pPr>
      <w:pStyle w:val="Kopfzeile"/>
    </w:pPr>
  </w:p>
  <w:p w14:paraId="1ECA61B7" w14:textId="77777777" w:rsidR="000B5C4F" w:rsidRPr="00AC33A2" w:rsidRDefault="000B5C4F" w:rsidP="0078486B">
    <w:pPr>
      <w:pStyle w:val="Kopfzeile"/>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AD1AA" w14:textId="62BFB40D" w:rsidR="000B5C4F" w:rsidRDefault="00F90335">
    <w:pPr>
      <w:pStyle w:val="Kopfzeile"/>
    </w:pPr>
    <w:r>
      <w:rPr>
        <w:noProof/>
      </w:rPr>
      <w:pict w14:anchorId="628113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alt="" style="position:absolute;margin-left:0;margin-top:0;width:449.6pt;height:269.75pt;rotation:315;z-index:-25160704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F8321" w14:textId="63341AB2" w:rsidR="000B5C4F" w:rsidRDefault="00F90335">
    <w:pPr>
      <w:pStyle w:val="Kopfzeile"/>
    </w:pPr>
    <w:r>
      <w:rPr>
        <w:noProof/>
      </w:rPr>
      <w:pict w14:anchorId="126A6F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alt="" style="position:absolute;margin-left:0;margin-top:0;width:449.6pt;height:269.75pt;rotation:315;z-index:-25159884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26E5F9" w14:textId="7423AA12" w:rsidR="000B5C4F" w:rsidRPr="00ED2A8D" w:rsidRDefault="00F90335" w:rsidP="008747E0">
    <w:pPr>
      <w:pStyle w:val="Kopfzeile"/>
    </w:pPr>
    <w:r>
      <w:rPr>
        <w:noProof/>
      </w:rPr>
      <w:pict w14:anchorId="7961E73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alt="" style="position:absolute;margin-left:0;margin-top:0;width:449.6pt;height:269.75pt;rotation:315;z-index:-25159680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0B5C4F">
      <w:rPr>
        <w:noProof/>
        <w:lang w:val="sv-SE" w:eastAsia="sv-SE"/>
      </w:rPr>
      <w:drawing>
        <wp:anchor distT="0" distB="0" distL="114300" distR="114300" simplePos="0" relativeHeight="251674624"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0B5C4F" w:rsidRPr="00ED2A8D" w:rsidRDefault="000B5C4F" w:rsidP="008747E0">
    <w:pPr>
      <w:pStyle w:val="Kopfzeile"/>
    </w:pPr>
  </w:p>
  <w:p w14:paraId="15D53F0E" w14:textId="77777777" w:rsidR="000B5C4F" w:rsidRDefault="000B5C4F" w:rsidP="008747E0">
    <w:pPr>
      <w:pStyle w:val="Kopfzeile"/>
    </w:pPr>
  </w:p>
  <w:p w14:paraId="30E0B82E" w14:textId="77777777" w:rsidR="000B5C4F" w:rsidRDefault="000B5C4F" w:rsidP="008747E0">
    <w:pPr>
      <w:pStyle w:val="Kopfzeile"/>
    </w:pPr>
  </w:p>
  <w:p w14:paraId="38068A1D" w14:textId="77777777" w:rsidR="000B5C4F" w:rsidRDefault="000B5C4F" w:rsidP="008747E0">
    <w:pPr>
      <w:pStyle w:val="Kopfzeile"/>
    </w:pPr>
  </w:p>
  <w:p w14:paraId="6DED465C" w14:textId="77777777" w:rsidR="000B5C4F" w:rsidRPr="00441393" w:rsidRDefault="000B5C4F" w:rsidP="00441393">
    <w:pPr>
      <w:pStyle w:val="Contents"/>
    </w:pPr>
    <w:r>
      <w:t>CONTENTS</w:t>
    </w:r>
  </w:p>
  <w:p w14:paraId="42B130BB" w14:textId="77777777" w:rsidR="000B5C4F" w:rsidRDefault="000B5C4F" w:rsidP="0078486B">
    <w:pPr>
      <w:pStyle w:val="Kopfzeile"/>
      <w:spacing w:line="140" w:lineRule="exact"/>
    </w:pPr>
  </w:p>
  <w:p w14:paraId="22A752C6" w14:textId="77777777" w:rsidR="000B5C4F" w:rsidRPr="00AC33A2" w:rsidRDefault="000B5C4F" w:rsidP="0078486B">
    <w:pPr>
      <w:pStyle w:val="Kopfzeile"/>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D1E8F6" w14:textId="797DEE34" w:rsidR="000B5C4F" w:rsidRPr="00ED2A8D" w:rsidRDefault="00F90335" w:rsidP="00C716E5">
    <w:pPr>
      <w:pStyle w:val="Kopfzeile"/>
    </w:pPr>
    <w:r>
      <w:rPr>
        <w:noProof/>
      </w:rPr>
      <w:pict w14:anchorId="4C2193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alt="" style="position:absolute;margin-left:0;margin-top:0;width:449.6pt;height:269.75pt;rotation:315;z-index:-25160089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0B5C4F">
      <w:rPr>
        <w:noProof/>
        <w:lang w:val="sv-SE" w:eastAsia="sv-SE"/>
      </w:rPr>
      <w:drawing>
        <wp:anchor distT="0" distB="0" distL="114300" distR="114300" simplePos="0" relativeHeight="251697152"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0B5C4F" w:rsidRPr="00ED2A8D" w:rsidRDefault="000B5C4F" w:rsidP="00C716E5">
    <w:pPr>
      <w:pStyle w:val="Kopfzeile"/>
    </w:pPr>
  </w:p>
  <w:p w14:paraId="30E6C01B" w14:textId="77777777" w:rsidR="000B5C4F" w:rsidRDefault="000B5C4F" w:rsidP="00C716E5">
    <w:pPr>
      <w:pStyle w:val="Kopfzeile"/>
    </w:pPr>
  </w:p>
  <w:p w14:paraId="1F64AB92" w14:textId="77777777" w:rsidR="000B5C4F" w:rsidRDefault="000B5C4F" w:rsidP="00C716E5">
    <w:pPr>
      <w:pStyle w:val="Kopfzeile"/>
    </w:pPr>
  </w:p>
  <w:p w14:paraId="7416B8C2" w14:textId="77777777" w:rsidR="000B5C4F" w:rsidRDefault="000B5C4F" w:rsidP="00C716E5">
    <w:pPr>
      <w:pStyle w:val="Kopfzeile"/>
    </w:pPr>
  </w:p>
  <w:p w14:paraId="26BAD793" w14:textId="77777777" w:rsidR="000B5C4F" w:rsidRPr="00441393" w:rsidRDefault="000B5C4F" w:rsidP="00C716E5">
    <w:pPr>
      <w:pStyle w:val="Contents"/>
    </w:pPr>
    <w:r>
      <w:t>CONTENTS</w:t>
    </w:r>
  </w:p>
  <w:p w14:paraId="68ECE7DC" w14:textId="77777777" w:rsidR="000B5C4F" w:rsidRPr="00ED2A8D" w:rsidRDefault="000B5C4F" w:rsidP="00C716E5">
    <w:pPr>
      <w:pStyle w:val="Kopfzeile"/>
    </w:pPr>
  </w:p>
  <w:p w14:paraId="6387CB5F" w14:textId="77777777" w:rsidR="000B5C4F" w:rsidRPr="00AC33A2" w:rsidRDefault="000B5C4F" w:rsidP="00C716E5">
    <w:pPr>
      <w:pStyle w:val="Kopfzeile"/>
      <w:spacing w:line="140" w:lineRule="exact"/>
    </w:pPr>
  </w:p>
  <w:p w14:paraId="6B91DD4A" w14:textId="77777777" w:rsidR="000B5C4F" w:rsidRDefault="000B5C4F">
    <w:pPr>
      <w:pStyle w:val="Kopfzeile"/>
    </w:pPr>
    <w:r>
      <w:rPr>
        <w:noProof/>
        <w:lang w:val="sv-SE" w:eastAsia="sv-SE"/>
      </w:rPr>
      <w:drawing>
        <wp:anchor distT="0" distB="0" distL="114300" distR="114300" simplePos="0" relativeHeight="251695104"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1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multilevel"/>
    <w:tmpl w:val="66821802"/>
    <w:lvl w:ilvl="0">
      <w:start w:val="1"/>
      <w:numFmt w:val="decimal"/>
      <w:pStyle w:val="Listennumm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237601"/>
    <w:multiLevelType w:val="multilevel"/>
    <w:tmpl w:val="DC3C995C"/>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27EFF24"/>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EC10F5"/>
    <w:multiLevelType w:val="multilevel"/>
    <w:tmpl w:val="B00E9FCA"/>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1402D6"/>
    <w:multiLevelType w:val="multilevel"/>
    <w:tmpl w:val="4B24246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5918F9"/>
    <w:multiLevelType w:val="hybridMultilevel"/>
    <w:tmpl w:val="7BB2FCD8"/>
    <w:lvl w:ilvl="0" w:tplc="0407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 w15:restartNumberingAfterBreak="0">
    <w:nsid w:val="13136A12"/>
    <w:multiLevelType w:val="hybridMultilevel"/>
    <w:tmpl w:val="F654BBA2"/>
    <w:lvl w:ilvl="0" w:tplc="0407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4F700B"/>
    <w:multiLevelType w:val="multilevel"/>
    <w:tmpl w:val="3BE425A6"/>
    <w:lvl w:ilvl="0">
      <w:start w:val="1"/>
      <w:numFmt w:val="upperLetter"/>
      <w:pStyle w:val="Annex"/>
      <w:lvlText w:val="ANNEX %1"/>
      <w:lvlJc w:val="left"/>
      <w:pPr>
        <w:ind w:left="1418" w:hanging="141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6102258"/>
    <w:multiLevelType w:val="multilevel"/>
    <w:tmpl w:val="BF42023E"/>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0" w15:restartNumberingAfterBreak="0">
    <w:nsid w:val="167A0111"/>
    <w:multiLevelType w:val="multilevel"/>
    <w:tmpl w:val="94F85C98"/>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6E33ADB"/>
    <w:multiLevelType w:val="multilevel"/>
    <w:tmpl w:val="426ED9DC"/>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89244CD"/>
    <w:multiLevelType w:val="hybridMultilevel"/>
    <w:tmpl w:val="7D5C9480"/>
    <w:lvl w:ilvl="0" w:tplc="04090001">
      <w:start w:val="1"/>
      <w:numFmt w:val="bullet"/>
      <w:lvlText w:val=""/>
      <w:lvlJc w:val="left"/>
      <w:pPr>
        <w:ind w:left="720" w:hanging="360"/>
      </w:pPr>
      <w:rPr>
        <w:rFonts w:ascii="Symbol" w:hAnsi="Symbol" w:hint="default"/>
      </w:rPr>
    </w:lvl>
    <w:lvl w:ilvl="1" w:tplc="78CC9BEA">
      <w:start w:val="1"/>
      <w:numFmt w:val="lowerLetter"/>
      <w:lvlText w:val="%2."/>
      <w:lvlJc w:val="left"/>
      <w:pPr>
        <w:ind w:left="1440" w:hanging="360"/>
      </w:pPr>
    </w:lvl>
    <w:lvl w:ilvl="2" w:tplc="F144841A">
      <w:start w:val="1"/>
      <w:numFmt w:val="lowerRoman"/>
      <w:lvlText w:val="%3."/>
      <w:lvlJc w:val="right"/>
      <w:pPr>
        <w:ind w:left="2160" w:hanging="180"/>
      </w:pPr>
    </w:lvl>
    <w:lvl w:ilvl="3" w:tplc="58B0D7A6">
      <w:start w:val="1"/>
      <w:numFmt w:val="decimal"/>
      <w:lvlText w:val="%4."/>
      <w:lvlJc w:val="left"/>
      <w:pPr>
        <w:ind w:left="2880" w:hanging="360"/>
      </w:pPr>
    </w:lvl>
    <w:lvl w:ilvl="4" w:tplc="8C9A67E6">
      <w:start w:val="1"/>
      <w:numFmt w:val="lowerLetter"/>
      <w:lvlText w:val="%5."/>
      <w:lvlJc w:val="left"/>
      <w:pPr>
        <w:ind w:left="3600" w:hanging="360"/>
      </w:pPr>
    </w:lvl>
    <w:lvl w:ilvl="5" w:tplc="7F5446F8">
      <w:start w:val="1"/>
      <w:numFmt w:val="lowerRoman"/>
      <w:lvlText w:val="%6."/>
      <w:lvlJc w:val="right"/>
      <w:pPr>
        <w:ind w:left="4320" w:hanging="180"/>
      </w:pPr>
    </w:lvl>
    <w:lvl w:ilvl="6" w:tplc="F3F6C69A">
      <w:start w:val="1"/>
      <w:numFmt w:val="decimal"/>
      <w:lvlText w:val="%7."/>
      <w:lvlJc w:val="left"/>
      <w:pPr>
        <w:ind w:left="5040" w:hanging="360"/>
      </w:pPr>
    </w:lvl>
    <w:lvl w:ilvl="7" w:tplc="9F24D488">
      <w:start w:val="1"/>
      <w:numFmt w:val="lowerLetter"/>
      <w:lvlText w:val="%8."/>
      <w:lvlJc w:val="left"/>
      <w:pPr>
        <w:ind w:left="5760" w:hanging="360"/>
      </w:pPr>
    </w:lvl>
    <w:lvl w:ilvl="8" w:tplc="E5A0E4FA">
      <w:start w:val="1"/>
      <w:numFmt w:val="lowerRoman"/>
      <w:lvlText w:val="%9."/>
      <w:lvlJc w:val="right"/>
      <w:pPr>
        <w:ind w:left="6480" w:hanging="180"/>
      </w:pPr>
    </w:lvl>
  </w:abstractNum>
  <w:abstractNum w:abstractNumId="13" w15:restartNumberingAfterBreak="0">
    <w:nsid w:val="19A1740F"/>
    <w:multiLevelType w:val="multilevel"/>
    <w:tmpl w:val="8488FB7E"/>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4C429F0"/>
    <w:multiLevelType w:val="hybridMultilevel"/>
    <w:tmpl w:val="1570B1A0"/>
    <w:lvl w:ilvl="0" w:tplc="04070019">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54A4879"/>
    <w:multiLevelType w:val="multilevel"/>
    <w:tmpl w:val="C5724290"/>
    <w:styleLink w:val="ArtikelAbschnitt"/>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26885EB9"/>
    <w:multiLevelType w:val="multilevel"/>
    <w:tmpl w:val="FE5CD416"/>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62639A"/>
    <w:multiLevelType w:val="multilevel"/>
    <w:tmpl w:val="11FC6078"/>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76301AE"/>
    <w:multiLevelType w:val="multilevel"/>
    <w:tmpl w:val="43406A60"/>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DC72DFD"/>
    <w:multiLevelType w:val="hybridMultilevel"/>
    <w:tmpl w:val="F2460C0A"/>
    <w:lvl w:ilvl="0" w:tplc="04090001">
      <w:start w:val="1"/>
      <w:numFmt w:val="bullet"/>
      <w:lvlText w:val=""/>
      <w:lvlJc w:val="left"/>
      <w:pPr>
        <w:ind w:left="720" w:hanging="360"/>
      </w:pPr>
      <w:rPr>
        <w:rFonts w:ascii="Symbol" w:hAnsi="Symbol" w:hint="default"/>
      </w:rPr>
    </w:lvl>
    <w:lvl w:ilvl="1" w:tplc="78CC9BEA">
      <w:start w:val="1"/>
      <w:numFmt w:val="lowerLetter"/>
      <w:lvlText w:val="%2."/>
      <w:lvlJc w:val="left"/>
      <w:pPr>
        <w:ind w:left="1440" w:hanging="360"/>
      </w:pPr>
    </w:lvl>
    <w:lvl w:ilvl="2" w:tplc="F144841A">
      <w:start w:val="1"/>
      <w:numFmt w:val="lowerRoman"/>
      <w:lvlText w:val="%3."/>
      <w:lvlJc w:val="right"/>
      <w:pPr>
        <w:ind w:left="2160" w:hanging="180"/>
      </w:pPr>
    </w:lvl>
    <w:lvl w:ilvl="3" w:tplc="58B0D7A6">
      <w:start w:val="1"/>
      <w:numFmt w:val="decimal"/>
      <w:lvlText w:val="%4."/>
      <w:lvlJc w:val="left"/>
      <w:pPr>
        <w:ind w:left="2880" w:hanging="360"/>
      </w:pPr>
    </w:lvl>
    <w:lvl w:ilvl="4" w:tplc="8C9A67E6">
      <w:start w:val="1"/>
      <w:numFmt w:val="lowerLetter"/>
      <w:lvlText w:val="%5."/>
      <w:lvlJc w:val="left"/>
      <w:pPr>
        <w:ind w:left="3600" w:hanging="360"/>
      </w:pPr>
    </w:lvl>
    <w:lvl w:ilvl="5" w:tplc="7F5446F8">
      <w:start w:val="1"/>
      <w:numFmt w:val="lowerRoman"/>
      <w:lvlText w:val="%6."/>
      <w:lvlJc w:val="right"/>
      <w:pPr>
        <w:ind w:left="4320" w:hanging="180"/>
      </w:pPr>
    </w:lvl>
    <w:lvl w:ilvl="6" w:tplc="F3F6C69A">
      <w:start w:val="1"/>
      <w:numFmt w:val="decimal"/>
      <w:lvlText w:val="%7."/>
      <w:lvlJc w:val="left"/>
      <w:pPr>
        <w:ind w:left="5040" w:hanging="360"/>
      </w:pPr>
    </w:lvl>
    <w:lvl w:ilvl="7" w:tplc="9F24D488">
      <w:start w:val="1"/>
      <w:numFmt w:val="lowerLetter"/>
      <w:lvlText w:val="%8."/>
      <w:lvlJc w:val="left"/>
      <w:pPr>
        <w:ind w:left="5760" w:hanging="360"/>
      </w:pPr>
    </w:lvl>
    <w:lvl w:ilvl="8" w:tplc="E5A0E4FA">
      <w:start w:val="1"/>
      <w:numFmt w:val="lowerRoman"/>
      <w:lvlText w:val="%9."/>
      <w:lvlJc w:val="right"/>
      <w:pPr>
        <w:ind w:left="6480" w:hanging="180"/>
      </w:pPr>
    </w:lvl>
  </w:abstractNum>
  <w:abstractNum w:abstractNumId="25" w15:restartNumberingAfterBreak="0">
    <w:nsid w:val="3E5F07EC"/>
    <w:multiLevelType w:val="hybridMultilevel"/>
    <w:tmpl w:val="44362C54"/>
    <w:lvl w:ilvl="0" w:tplc="04070019">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3E6B4F5D"/>
    <w:multiLevelType w:val="multilevel"/>
    <w:tmpl w:val="7A185504"/>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2324A83"/>
    <w:multiLevelType w:val="hybridMultilevel"/>
    <w:tmpl w:val="7FD6D83A"/>
    <w:lvl w:ilvl="0" w:tplc="0C090019">
      <w:start w:val="1"/>
      <w:numFmt w:val="lowerLetter"/>
      <w:lvlText w:val="%1."/>
      <w:lvlJc w:val="left"/>
      <w:pPr>
        <w:ind w:left="1068" w:hanging="360"/>
      </w:pPr>
    </w:lvl>
    <w:lvl w:ilvl="1" w:tplc="0C090019" w:tentative="1">
      <w:start w:val="1"/>
      <w:numFmt w:val="lowerLetter"/>
      <w:lvlText w:val="%2."/>
      <w:lvlJc w:val="left"/>
      <w:pPr>
        <w:ind w:left="1788" w:hanging="360"/>
      </w:pPr>
    </w:lvl>
    <w:lvl w:ilvl="2" w:tplc="0C09001B" w:tentative="1">
      <w:start w:val="1"/>
      <w:numFmt w:val="lowerRoman"/>
      <w:lvlText w:val="%3."/>
      <w:lvlJc w:val="right"/>
      <w:pPr>
        <w:ind w:left="2508" w:hanging="180"/>
      </w:pPr>
    </w:lvl>
    <w:lvl w:ilvl="3" w:tplc="0C09000F" w:tentative="1">
      <w:start w:val="1"/>
      <w:numFmt w:val="decimal"/>
      <w:lvlText w:val="%4."/>
      <w:lvlJc w:val="left"/>
      <w:pPr>
        <w:ind w:left="3228" w:hanging="360"/>
      </w:pPr>
    </w:lvl>
    <w:lvl w:ilvl="4" w:tplc="0C090019" w:tentative="1">
      <w:start w:val="1"/>
      <w:numFmt w:val="lowerLetter"/>
      <w:lvlText w:val="%5."/>
      <w:lvlJc w:val="left"/>
      <w:pPr>
        <w:ind w:left="3948" w:hanging="360"/>
      </w:pPr>
    </w:lvl>
    <w:lvl w:ilvl="5" w:tplc="0C09001B" w:tentative="1">
      <w:start w:val="1"/>
      <w:numFmt w:val="lowerRoman"/>
      <w:lvlText w:val="%6."/>
      <w:lvlJc w:val="right"/>
      <w:pPr>
        <w:ind w:left="4668" w:hanging="180"/>
      </w:pPr>
    </w:lvl>
    <w:lvl w:ilvl="6" w:tplc="0C09000F" w:tentative="1">
      <w:start w:val="1"/>
      <w:numFmt w:val="decimal"/>
      <w:lvlText w:val="%7."/>
      <w:lvlJc w:val="left"/>
      <w:pPr>
        <w:ind w:left="5388" w:hanging="360"/>
      </w:pPr>
    </w:lvl>
    <w:lvl w:ilvl="7" w:tplc="0C090019" w:tentative="1">
      <w:start w:val="1"/>
      <w:numFmt w:val="lowerLetter"/>
      <w:lvlText w:val="%8."/>
      <w:lvlJc w:val="left"/>
      <w:pPr>
        <w:ind w:left="6108" w:hanging="360"/>
      </w:pPr>
    </w:lvl>
    <w:lvl w:ilvl="8" w:tplc="0C09001B" w:tentative="1">
      <w:start w:val="1"/>
      <w:numFmt w:val="lowerRoman"/>
      <w:lvlText w:val="%9."/>
      <w:lvlJc w:val="right"/>
      <w:pPr>
        <w:ind w:left="6828" w:hanging="180"/>
      </w:pPr>
    </w:lvl>
  </w:abstractNum>
  <w:abstractNum w:abstractNumId="28" w15:restartNumberingAfterBreak="0">
    <w:nsid w:val="4590560E"/>
    <w:multiLevelType w:val="multilevel"/>
    <w:tmpl w:val="DC542BF2"/>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2CE67E6"/>
    <w:multiLevelType w:val="hybridMultilevel"/>
    <w:tmpl w:val="3CC252E8"/>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1"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59416D72"/>
    <w:multiLevelType w:val="hybridMultilevel"/>
    <w:tmpl w:val="111EFCAA"/>
    <w:lvl w:ilvl="0" w:tplc="04070019">
      <w:start w:val="1"/>
      <w:numFmt w:val="lowerLetter"/>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34" w15:restartNumberingAfterBreak="0">
    <w:nsid w:val="5AB400F2"/>
    <w:multiLevelType w:val="hybridMultilevel"/>
    <w:tmpl w:val="FF3436B8"/>
    <w:lvl w:ilvl="0" w:tplc="79D68E8E">
      <w:start w:val="3"/>
      <w:numFmt w:val="decimal"/>
      <w:lvlText w:val="%1."/>
      <w:lvlJc w:val="left"/>
      <w:pPr>
        <w:ind w:left="720" w:hanging="360"/>
      </w:pPr>
    </w:lvl>
    <w:lvl w:ilvl="1" w:tplc="78CC9BEA">
      <w:start w:val="1"/>
      <w:numFmt w:val="lowerLetter"/>
      <w:lvlText w:val="%2."/>
      <w:lvlJc w:val="left"/>
      <w:pPr>
        <w:ind w:left="1440" w:hanging="360"/>
      </w:pPr>
    </w:lvl>
    <w:lvl w:ilvl="2" w:tplc="F144841A">
      <w:start w:val="1"/>
      <w:numFmt w:val="lowerRoman"/>
      <w:lvlText w:val="%3."/>
      <w:lvlJc w:val="right"/>
      <w:pPr>
        <w:ind w:left="2160" w:hanging="180"/>
      </w:pPr>
    </w:lvl>
    <w:lvl w:ilvl="3" w:tplc="58B0D7A6">
      <w:start w:val="1"/>
      <w:numFmt w:val="decimal"/>
      <w:lvlText w:val="%4."/>
      <w:lvlJc w:val="left"/>
      <w:pPr>
        <w:ind w:left="2880" w:hanging="360"/>
      </w:pPr>
    </w:lvl>
    <w:lvl w:ilvl="4" w:tplc="8C9A67E6">
      <w:start w:val="1"/>
      <w:numFmt w:val="lowerLetter"/>
      <w:lvlText w:val="%5."/>
      <w:lvlJc w:val="left"/>
      <w:pPr>
        <w:ind w:left="3600" w:hanging="360"/>
      </w:pPr>
    </w:lvl>
    <w:lvl w:ilvl="5" w:tplc="7F5446F8">
      <w:start w:val="1"/>
      <w:numFmt w:val="lowerRoman"/>
      <w:lvlText w:val="%6."/>
      <w:lvlJc w:val="right"/>
      <w:pPr>
        <w:ind w:left="4320" w:hanging="180"/>
      </w:pPr>
    </w:lvl>
    <w:lvl w:ilvl="6" w:tplc="F3F6C69A">
      <w:start w:val="1"/>
      <w:numFmt w:val="decimal"/>
      <w:lvlText w:val="%7."/>
      <w:lvlJc w:val="left"/>
      <w:pPr>
        <w:ind w:left="5040" w:hanging="360"/>
      </w:pPr>
    </w:lvl>
    <w:lvl w:ilvl="7" w:tplc="9F24D488">
      <w:start w:val="1"/>
      <w:numFmt w:val="lowerLetter"/>
      <w:lvlText w:val="%8."/>
      <w:lvlJc w:val="left"/>
      <w:pPr>
        <w:ind w:left="5760" w:hanging="360"/>
      </w:pPr>
    </w:lvl>
    <w:lvl w:ilvl="8" w:tplc="E5A0E4FA">
      <w:start w:val="1"/>
      <w:numFmt w:val="lowerRoman"/>
      <w:lvlText w:val="%9."/>
      <w:lvlJc w:val="right"/>
      <w:pPr>
        <w:ind w:left="6480" w:hanging="180"/>
      </w:pPr>
    </w:lvl>
  </w:abstractNum>
  <w:abstractNum w:abstractNumId="35" w15:restartNumberingAfterBreak="0">
    <w:nsid w:val="5D1241D2"/>
    <w:multiLevelType w:val="multilevel"/>
    <w:tmpl w:val="2F9E07A4"/>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7AB4D84"/>
    <w:multiLevelType w:val="multilevel"/>
    <w:tmpl w:val="615A1F4A"/>
    <w:lvl w:ilvl="0">
      <w:start w:val="1"/>
      <w:numFmt w:val="decimal"/>
      <w:pStyle w:val="berschrift1"/>
      <w:lvlText w:val="%1."/>
      <w:lvlJc w:val="left"/>
      <w:pPr>
        <w:tabs>
          <w:tab w:val="num" w:pos="0"/>
        </w:tabs>
        <w:ind w:left="709" w:hanging="709"/>
      </w:pPr>
      <w:rPr>
        <w:b/>
        <w:i w:val="0"/>
        <w:color w:val="407EC9"/>
        <w:sz w:val="28"/>
      </w:rPr>
    </w:lvl>
    <w:lvl w:ilvl="1">
      <w:start w:val="1"/>
      <w:numFmt w:val="decimal"/>
      <w:pStyle w:val="berschrift2"/>
      <w:lvlText w:val="%1.%2."/>
      <w:lvlJc w:val="left"/>
      <w:pPr>
        <w:tabs>
          <w:tab w:val="num" w:pos="0"/>
        </w:tabs>
        <w:ind w:left="851" w:hanging="851"/>
      </w:pPr>
      <w:rPr>
        <w:rFonts w:asciiTheme="minorHAnsi" w:hAnsiTheme="minorHAnsi" w:hint="default"/>
        <w:b/>
        <w:i w:val="0"/>
        <w:color w:val="407EC9"/>
        <w:sz w:val="24"/>
      </w:rPr>
    </w:lvl>
    <w:lvl w:ilvl="2">
      <w:start w:val="1"/>
      <w:numFmt w:val="decimal"/>
      <w:pStyle w:val="berschrift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berschrift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B65365"/>
    <w:multiLevelType w:val="hybridMultilevel"/>
    <w:tmpl w:val="B48ABCF6"/>
    <w:lvl w:ilvl="0" w:tplc="87A0668A">
      <w:start w:val="1"/>
      <w:numFmt w:val="decimal"/>
      <w:pStyle w:val="List1"/>
      <w:lvlText w:val="%1"/>
      <w:lvlJc w:val="left"/>
      <w:pPr>
        <w:tabs>
          <w:tab w:val="num" w:pos="0"/>
        </w:tabs>
        <w:ind w:left="567" w:hanging="567"/>
      </w:pPr>
      <w:rPr>
        <w:rFonts w:asciiTheme="minorHAnsi" w:hAnsiTheme="minorHAnsi" w:hint="default"/>
        <w:b w:val="0"/>
        <w:i w:val="0"/>
        <w:sz w:val="22"/>
      </w:rPr>
    </w:lvl>
    <w:lvl w:ilvl="1" w:tplc="42680A42">
      <w:start w:val="1"/>
      <w:numFmt w:val="lowerLetter"/>
      <w:pStyle w:val="Lista"/>
      <w:lvlText w:val="%2"/>
      <w:lvlJc w:val="left"/>
      <w:pPr>
        <w:tabs>
          <w:tab w:val="num" w:pos="0"/>
        </w:tabs>
        <w:ind w:left="1134" w:hanging="567"/>
      </w:pPr>
      <w:rPr>
        <w:rFonts w:asciiTheme="minorHAnsi" w:hAnsiTheme="minorHAnsi" w:hint="default"/>
        <w:b w:val="0"/>
        <w:i w:val="0"/>
        <w:sz w:val="22"/>
      </w:rPr>
    </w:lvl>
    <w:lvl w:ilvl="2" w:tplc="E52C7442">
      <w:start w:val="1"/>
      <w:numFmt w:val="lowerRoman"/>
      <w:pStyle w:val="Listi"/>
      <w:lvlText w:val="%3"/>
      <w:lvlJc w:val="left"/>
      <w:pPr>
        <w:ind w:left="567" w:firstLine="567"/>
      </w:pPr>
      <w:rPr>
        <w:rFonts w:asciiTheme="minorHAnsi" w:hAnsiTheme="minorHAnsi" w:hint="default"/>
        <w:b w:val="0"/>
        <w:i w:val="0"/>
        <w:sz w:val="20"/>
      </w:rPr>
    </w:lvl>
    <w:lvl w:ilvl="3" w:tplc="6D62AA86">
      <w:start w:val="1"/>
      <w:numFmt w:val="decimal"/>
      <w:lvlText w:val="(%4)"/>
      <w:lvlJc w:val="left"/>
      <w:pPr>
        <w:ind w:left="1440" w:hanging="360"/>
      </w:pPr>
      <w:rPr>
        <w:rFonts w:hint="default"/>
      </w:rPr>
    </w:lvl>
    <w:lvl w:ilvl="4" w:tplc="446EA96E">
      <w:start w:val="1"/>
      <w:numFmt w:val="lowerLetter"/>
      <w:lvlText w:val="(%5)"/>
      <w:lvlJc w:val="left"/>
      <w:pPr>
        <w:ind w:left="1800" w:hanging="360"/>
      </w:pPr>
      <w:rPr>
        <w:rFonts w:hint="default"/>
      </w:rPr>
    </w:lvl>
    <w:lvl w:ilvl="5" w:tplc="907A1B0E">
      <w:start w:val="1"/>
      <w:numFmt w:val="lowerRoman"/>
      <w:lvlText w:val="(%6)"/>
      <w:lvlJc w:val="left"/>
      <w:pPr>
        <w:ind w:left="2160" w:hanging="360"/>
      </w:pPr>
      <w:rPr>
        <w:rFonts w:hint="default"/>
      </w:rPr>
    </w:lvl>
    <w:lvl w:ilvl="6" w:tplc="538E0486">
      <w:start w:val="1"/>
      <w:numFmt w:val="decimal"/>
      <w:lvlText w:val="%7."/>
      <w:lvlJc w:val="left"/>
      <w:pPr>
        <w:ind w:left="2520" w:hanging="360"/>
      </w:pPr>
      <w:rPr>
        <w:rFonts w:hint="default"/>
      </w:rPr>
    </w:lvl>
    <w:lvl w:ilvl="7" w:tplc="DFFE92BA">
      <w:start w:val="1"/>
      <w:numFmt w:val="lowerLetter"/>
      <w:lvlText w:val="%8."/>
      <w:lvlJc w:val="left"/>
      <w:pPr>
        <w:ind w:left="2880" w:hanging="360"/>
      </w:pPr>
      <w:rPr>
        <w:rFonts w:hint="default"/>
      </w:rPr>
    </w:lvl>
    <w:lvl w:ilvl="8" w:tplc="59B84FFA">
      <w:start w:val="1"/>
      <w:numFmt w:val="lowerRoman"/>
      <w:lvlText w:val="%9."/>
      <w:lvlJc w:val="left"/>
      <w:pPr>
        <w:ind w:left="3240" w:hanging="360"/>
      </w:pPr>
      <w:rPr>
        <w:rFonts w:hint="default"/>
      </w:rPr>
    </w:lvl>
  </w:abstractNum>
  <w:abstractNum w:abstractNumId="39" w15:restartNumberingAfterBreak="0">
    <w:nsid w:val="783E354F"/>
    <w:multiLevelType w:val="multilevel"/>
    <w:tmpl w:val="A1A234AA"/>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4"/>
  </w:num>
  <w:num w:numId="2">
    <w:abstractNumId w:val="29"/>
  </w:num>
  <w:num w:numId="3">
    <w:abstractNumId w:val="40"/>
  </w:num>
  <w:num w:numId="4">
    <w:abstractNumId w:val="8"/>
  </w:num>
  <w:num w:numId="5">
    <w:abstractNumId w:val="22"/>
  </w:num>
  <w:num w:numId="6">
    <w:abstractNumId w:val="19"/>
  </w:num>
  <w:num w:numId="7">
    <w:abstractNumId w:val="9"/>
  </w:num>
  <w:num w:numId="8">
    <w:abstractNumId w:val="17"/>
  </w:num>
  <w:num w:numId="9">
    <w:abstractNumId w:val="26"/>
  </w:num>
  <w:num w:numId="10">
    <w:abstractNumId w:val="7"/>
  </w:num>
  <w:num w:numId="11">
    <w:abstractNumId w:val="15"/>
  </w:num>
  <w:num w:numId="12">
    <w:abstractNumId w:val="20"/>
  </w:num>
  <w:num w:numId="13">
    <w:abstractNumId w:val="3"/>
  </w:num>
  <w:num w:numId="14">
    <w:abstractNumId w:val="28"/>
  </w:num>
  <w:num w:numId="15">
    <w:abstractNumId w:val="0"/>
  </w:num>
  <w:num w:numId="16">
    <w:abstractNumId w:val="36"/>
  </w:num>
  <w:num w:numId="17">
    <w:abstractNumId w:val="37"/>
  </w:num>
  <w:num w:numId="18">
    <w:abstractNumId w:val="14"/>
  </w:num>
  <w:num w:numId="19">
    <w:abstractNumId w:val="13"/>
  </w:num>
  <w:num w:numId="20">
    <w:abstractNumId w:val="38"/>
  </w:num>
  <w:num w:numId="21">
    <w:abstractNumId w:val="23"/>
  </w:num>
  <w:num w:numId="22">
    <w:abstractNumId w:val="2"/>
  </w:num>
  <w:num w:numId="23">
    <w:abstractNumId w:val="11"/>
  </w:num>
  <w:num w:numId="24">
    <w:abstractNumId w:val="32"/>
  </w:num>
  <w:num w:numId="25">
    <w:abstractNumId w:val="10"/>
  </w:num>
  <w:num w:numId="26">
    <w:abstractNumId w:val="39"/>
  </w:num>
  <w:num w:numId="27">
    <w:abstractNumId w:val="1"/>
  </w:num>
  <w:num w:numId="28">
    <w:abstractNumId w:val="21"/>
  </w:num>
  <w:num w:numId="29">
    <w:abstractNumId w:val="18"/>
  </w:num>
  <w:num w:numId="30">
    <w:abstractNumId w:val="31"/>
  </w:num>
  <w:num w:numId="31">
    <w:abstractNumId w:val="35"/>
  </w:num>
  <w:num w:numId="32">
    <w:abstractNumId w:val="4"/>
  </w:num>
  <w:num w:numId="33">
    <w:abstractNumId w:val="30"/>
  </w:num>
  <w:num w:numId="34">
    <w:abstractNumId w:val="27"/>
  </w:num>
  <w:num w:numId="35">
    <w:abstractNumId w:val="6"/>
  </w:num>
  <w:num w:numId="36">
    <w:abstractNumId w:val="25"/>
  </w:num>
  <w:num w:numId="37">
    <w:abstractNumId w:val="16"/>
  </w:num>
  <w:num w:numId="38">
    <w:abstractNumId w:val="5"/>
  </w:num>
  <w:num w:numId="39">
    <w:abstractNumId w:val="24"/>
  </w:num>
  <w:num w:numId="40">
    <w:abstractNumId w:val="12"/>
  </w:num>
  <w:num w:numId="4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num>
  <w:numIdMacAtCleanup w:val="4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ennis Jankowski">
    <w15:presenceInfo w15:providerId="None" w15:userId="Dennis Jankowsk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sv-SE" w:vendorID="22" w:dllVersion="513" w:checkStyle="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1">
      <v:textbox inset="5.85pt,.7pt,5.85pt,.7pt"/>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5350"/>
    <w:rsid w:val="00007B66"/>
    <w:rsid w:val="00012B82"/>
    <w:rsid w:val="00012F30"/>
    <w:rsid w:val="0001309B"/>
    <w:rsid w:val="0001616D"/>
    <w:rsid w:val="00016839"/>
    <w:rsid w:val="000174F9"/>
    <w:rsid w:val="00017D56"/>
    <w:rsid w:val="000247CC"/>
    <w:rsid w:val="000249C2"/>
    <w:rsid w:val="000258F6"/>
    <w:rsid w:val="00027280"/>
    <w:rsid w:val="0003449E"/>
    <w:rsid w:val="000379A7"/>
    <w:rsid w:val="00040B00"/>
    <w:rsid w:val="00040EB8"/>
    <w:rsid w:val="0004614F"/>
    <w:rsid w:val="00050F02"/>
    <w:rsid w:val="00052F2F"/>
    <w:rsid w:val="0005449E"/>
    <w:rsid w:val="00054C7D"/>
    <w:rsid w:val="00055938"/>
    <w:rsid w:val="00057B6D"/>
    <w:rsid w:val="00061A7B"/>
    <w:rsid w:val="00062874"/>
    <w:rsid w:val="000660FD"/>
    <w:rsid w:val="00066B6C"/>
    <w:rsid w:val="00067316"/>
    <w:rsid w:val="000676C6"/>
    <w:rsid w:val="00073939"/>
    <w:rsid w:val="00080F0A"/>
    <w:rsid w:val="00082C85"/>
    <w:rsid w:val="00083733"/>
    <w:rsid w:val="0008654C"/>
    <w:rsid w:val="000871F4"/>
    <w:rsid w:val="000904ED"/>
    <w:rsid w:val="00091545"/>
    <w:rsid w:val="000934B1"/>
    <w:rsid w:val="00095F15"/>
    <w:rsid w:val="000A27A8"/>
    <w:rsid w:val="000A59C0"/>
    <w:rsid w:val="000A6510"/>
    <w:rsid w:val="000B2356"/>
    <w:rsid w:val="000B5C4F"/>
    <w:rsid w:val="000B79D2"/>
    <w:rsid w:val="000C32FA"/>
    <w:rsid w:val="000C711B"/>
    <w:rsid w:val="000C7850"/>
    <w:rsid w:val="000D1D15"/>
    <w:rsid w:val="000D2431"/>
    <w:rsid w:val="000D34B1"/>
    <w:rsid w:val="000D718D"/>
    <w:rsid w:val="000E0159"/>
    <w:rsid w:val="000E16D3"/>
    <w:rsid w:val="000E3954"/>
    <w:rsid w:val="000E3E52"/>
    <w:rsid w:val="000F005A"/>
    <w:rsid w:val="000F0F9F"/>
    <w:rsid w:val="000F3F43"/>
    <w:rsid w:val="000F58ED"/>
    <w:rsid w:val="00100F20"/>
    <w:rsid w:val="00102693"/>
    <w:rsid w:val="001063CC"/>
    <w:rsid w:val="00107931"/>
    <w:rsid w:val="00113D5B"/>
    <w:rsid w:val="00113F8F"/>
    <w:rsid w:val="001203B0"/>
    <w:rsid w:val="00121616"/>
    <w:rsid w:val="00121F65"/>
    <w:rsid w:val="001221C2"/>
    <w:rsid w:val="0012387B"/>
    <w:rsid w:val="001277DA"/>
    <w:rsid w:val="0013324C"/>
    <w:rsid w:val="001349DB"/>
    <w:rsid w:val="00134B86"/>
    <w:rsid w:val="001354B9"/>
    <w:rsid w:val="00135AEB"/>
    <w:rsid w:val="00136E58"/>
    <w:rsid w:val="0014060A"/>
    <w:rsid w:val="00141A34"/>
    <w:rsid w:val="00143C52"/>
    <w:rsid w:val="001503AC"/>
    <w:rsid w:val="00150A8B"/>
    <w:rsid w:val="00150E87"/>
    <w:rsid w:val="001547F9"/>
    <w:rsid w:val="0015508F"/>
    <w:rsid w:val="001607D8"/>
    <w:rsid w:val="00161325"/>
    <w:rsid w:val="0016172A"/>
    <w:rsid w:val="00162612"/>
    <w:rsid w:val="001635F3"/>
    <w:rsid w:val="0016524C"/>
    <w:rsid w:val="00166400"/>
    <w:rsid w:val="001723FE"/>
    <w:rsid w:val="00175725"/>
    <w:rsid w:val="00176BB8"/>
    <w:rsid w:val="00181C5C"/>
    <w:rsid w:val="00184427"/>
    <w:rsid w:val="00184945"/>
    <w:rsid w:val="001875B1"/>
    <w:rsid w:val="00191120"/>
    <w:rsid w:val="0019173E"/>
    <w:rsid w:val="00193856"/>
    <w:rsid w:val="00193F1E"/>
    <w:rsid w:val="001943AF"/>
    <w:rsid w:val="00196BF7"/>
    <w:rsid w:val="00196D6B"/>
    <w:rsid w:val="001972BC"/>
    <w:rsid w:val="00197354"/>
    <w:rsid w:val="001A2DCA"/>
    <w:rsid w:val="001B2974"/>
    <w:rsid w:val="001B2A35"/>
    <w:rsid w:val="001B339A"/>
    <w:rsid w:val="001B60A6"/>
    <w:rsid w:val="001C39A9"/>
    <w:rsid w:val="001C650B"/>
    <w:rsid w:val="001C72B5"/>
    <w:rsid w:val="001C75D4"/>
    <w:rsid w:val="001C77FB"/>
    <w:rsid w:val="001D1845"/>
    <w:rsid w:val="001D2E7A"/>
    <w:rsid w:val="001D3992"/>
    <w:rsid w:val="001D4A3E"/>
    <w:rsid w:val="001E09C8"/>
    <w:rsid w:val="001E2224"/>
    <w:rsid w:val="001E3AEE"/>
    <w:rsid w:val="001E416D"/>
    <w:rsid w:val="001F0C25"/>
    <w:rsid w:val="001F3CE2"/>
    <w:rsid w:val="001F4EF8"/>
    <w:rsid w:val="001F5AB1"/>
    <w:rsid w:val="001F6789"/>
    <w:rsid w:val="00201337"/>
    <w:rsid w:val="002022EA"/>
    <w:rsid w:val="002044E9"/>
    <w:rsid w:val="00205045"/>
    <w:rsid w:val="00205B17"/>
    <w:rsid w:val="00205D9B"/>
    <w:rsid w:val="002112DA"/>
    <w:rsid w:val="002114BD"/>
    <w:rsid w:val="00214033"/>
    <w:rsid w:val="00214A45"/>
    <w:rsid w:val="002204DA"/>
    <w:rsid w:val="00221D10"/>
    <w:rsid w:val="0022255D"/>
    <w:rsid w:val="0022371A"/>
    <w:rsid w:val="002259BC"/>
    <w:rsid w:val="00225EA4"/>
    <w:rsid w:val="00226BFA"/>
    <w:rsid w:val="0022793E"/>
    <w:rsid w:val="0023082D"/>
    <w:rsid w:val="00233D1A"/>
    <w:rsid w:val="00237785"/>
    <w:rsid w:val="002406D3"/>
    <w:rsid w:val="00245F28"/>
    <w:rsid w:val="00251FB9"/>
    <w:rsid w:val="002520AD"/>
    <w:rsid w:val="00255FD9"/>
    <w:rsid w:val="0025660A"/>
    <w:rsid w:val="00257DF8"/>
    <w:rsid w:val="00257E4A"/>
    <w:rsid w:val="0026038D"/>
    <w:rsid w:val="00261A50"/>
    <w:rsid w:val="00263D78"/>
    <w:rsid w:val="0027175D"/>
    <w:rsid w:val="002728DE"/>
    <w:rsid w:val="002735DD"/>
    <w:rsid w:val="00274348"/>
    <w:rsid w:val="00274B97"/>
    <w:rsid w:val="00275E58"/>
    <w:rsid w:val="002878BF"/>
    <w:rsid w:val="0029489B"/>
    <w:rsid w:val="00295F99"/>
    <w:rsid w:val="00296AE1"/>
    <w:rsid w:val="0029793F"/>
    <w:rsid w:val="002A1C42"/>
    <w:rsid w:val="002A55A5"/>
    <w:rsid w:val="002A5624"/>
    <w:rsid w:val="002A617C"/>
    <w:rsid w:val="002A6B44"/>
    <w:rsid w:val="002A71CF"/>
    <w:rsid w:val="002B06A2"/>
    <w:rsid w:val="002B099D"/>
    <w:rsid w:val="002B0FF8"/>
    <w:rsid w:val="002B3E9D"/>
    <w:rsid w:val="002B521F"/>
    <w:rsid w:val="002B5368"/>
    <w:rsid w:val="002B757F"/>
    <w:rsid w:val="002C1DD8"/>
    <w:rsid w:val="002C5E24"/>
    <w:rsid w:val="002C77F4"/>
    <w:rsid w:val="002C8C0D"/>
    <w:rsid w:val="002D0869"/>
    <w:rsid w:val="002D2D8E"/>
    <w:rsid w:val="002D4952"/>
    <w:rsid w:val="002D78FE"/>
    <w:rsid w:val="002E4730"/>
    <w:rsid w:val="002E4993"/>
    <w:rsid w:val="002E5BAC"/>
    <w:rsid w:val="002E6010"/>
    <w:rsid w:val="002E7635"/>
    <w:rsid w:val="002F19B4"/>
    <w:rsid w:val="002F265A"/>
    <w:rsid w:val="002F2F21"/>
    <w:rsid w:val="002F78F3"/>
    <w:rsid w:val="002F7AAB"/>
    <w:rsid w:val="00300A89"/>
    <w:rsid w:val="0030413F"/>
    <w:rsid w:val="00305EFE"/>
    <w:rsid w:val="00307D4A"/>
    <w:rsid w:val="00313B4B"/>
    <w:rsid w:val="00313D85"/>
    <w:rsid w:val="00315CE3"/>
    <w:rsid w:val="00315D46"/>
    <w:rsid w:val="0031629B"/>
    <w:rsid w:val="00317F49"/>
    <w:rsid w:val="003226F2"/>
    <w:rsid w:val="00322C14"/>
    <w:rsid w:val="0032377A"/>
    <w:rsid w:val="003251FE"/>
    <w:rsid w:val="00326035"/>
    <w:rsid w:val="003274DB"/>
    <w:rsid w:val="003276DE"/>
    <w:rsid w:val="00327FBF"/>
    <w:rsid w:val="00332A7B"/>
    <w:rsid w:val="00334337"/>
    <w:rsid w:val="003343E0"/>
    <w:rsid w:val="0033474C"/>
    <w:rsid w:val="00335E40"/>
    <w:rsid w:val="00337AA3"/>
    <w:rsid w:val="003413FB"/>
    <w:rsid w:val="00344408"/>
    <w:rsid w:val="00345176"/>
    <w:rsid w:val="00345E37"/>
    <w:rsid w:val="00347F3E"/>
    <w:rsid w:val="00350A92"/>
    <w:rsid w:val="00354016"/>
    <w:rsid w:val="00357C2F"/>
    <w:rsid w:val="003621C3"/>
    <w:rsid w:val="0036382D"/>
    <w:rsid w:val="00370015"/>
    <w:rsid w:val="00373056"/>
    <w:rsid w:val="003754E6"/>
    <w:rsid w:val="00377091"/>
    <w:rsid w:val="00380350"/>
    <w:rsid w:val="00380B4E"/>
    <w:rsid w:val="00380F88"/>
    <w:rsid w:val="003816E4"/>
    <w:rsid w:val="00381A46"/>
    <w:rsid w:val="00381F7A"/>
    <w:rsid w:val="00382C28"/>
    <w:rsid w:val="0038597C"/>
    <w:rsid w:val="0039131E"/>
    <w:rsid w:val="003915C6"/>
    <w:rsid w:val="00392AE5"/>
    <w:rsid w:val="0039708F"/>
    <w:rsid w:val="00397B3C"/>
    <w:rsid w:val="003A000E"/>
    <w:rsid w:val="003A04A6"/>
    <w:rsid w:val="003A359D"/>
    <w:rsid w:val="003A6A32"/>
    <w:rsid w:val="003A75B1"/>
    <w:rsid w:val="003A7759"/>
    <w:rsid w:val="003A7F6E"/>
    <w:rsid w:val="003B03EA"/>
    <w:rsid w:val="003B76F0"/>
    <w:rsid w:val="003C138B"/>
    <w:rsid w:val="003C35A7"/>
    <w:rsid w:val="003C401D"/>
    <w:rsid w:val="003C7C34"/>
    <w:rsid w:val="003D0430"/>
    <w:rsid w:val="003D0F37"/>
    <w:rsid w:val="003D2077"/>
    <w:rsid w:val="003D3192"/>
    <w:rsid w:val="003D3B40"/>
    <w:rsid w:val="003D5150"/>
    <w:rsid w:val="003E0F98"/>
    <w:rsid w:val="003F1C3A"/>
    <w:rsid w:val="003F4DE4"/>
    <w:rsid w:val="00401893"/>
    <w:rsid w:val="004126BD"/>
    <w:rsid w:val="00414698"/>
    <w:rsid w:val="00415649"/>
    <w:rsid w:val="0042565E"/>
    <w:rsid w:val="00426289"/>
    <w:rsid w:val="00427903"/>
    <w:rsid w:val="00432C05"/>
    <w:rsid w:val="00435089"/>
    <w:rsid w:val="00440379"/>
    <w:rsid w:val="00441393"/>
    <w:rsid w:val="0044575D"/>
    <w:rsid w:val="00447CF0"/>
    <w:rsid w:val="00456F10"/>
    <w:rsid w:val="004622B5"/>
    <w:rsid w:val="004634F1"/>
    <w:rsid w:val="00463B48"/>
    <w:rsid w:val="0046464D"/>
    <w:rsid w:val="004701E0"/>
    <w:rsid w:val="00471998"/>
    <w:rsid w:val="00474746"/>
    <w:rsid w:val="00476942"/>
    <w:rsid w:val="00477821"/>
    <w:rsid w:val="00477D62"/>
    <w:rsid w:val="004814B8"/>
    <w:rsid w:val="00481C27"/>
    <w:rsid w:val="00483894"/>
    <w:rsid w:val="004871A2"/>
    <w:rsid w:val="004908B8"/>
    <w:rsid w:val="00490C14"/>
    <w:rsid w:val="00492A8D"/>
    <w:rsid w:val="00492C69"/>
    <w:rsid w:val="004931D4"/>
    <w:rsid w:val="00493B3C"/>
    <w:rsid w:val="004944C8"/>
    <w:rsid w:val="00495DDA"/>
    <w:rsid w:val="00496B22"/>
    <w:rsid w:val="004A0EBF"/>
    <w:rsid w:val="004A3751"/>
    <w:rsid w:val="004A3DB8"/>
    <w:rsid w:val="004A4EC4"/>
    <w:rsid w:val="004B179C"/>
    <w:rsid w:val="004B2EE6"/>
    <w:rsid w:val="004B37D6"/>
    <w:rsid w:val="004B744B"/>
    <w:rsid w:val="004C07E8"/>
    <w:rsid w:val="004C0E4B"/>
    <w:rsid w:val="004D53F6"/>
    <w:rsid w:val="004E0BBB"/>
    <w:rsid w:val="004E1D57"/>
    <w:rsid w:val="004E2F16"/>
    <w:rsid w:val="004E2F95"/>
    <w:rsid w:val="004E4D06"/>
    <w:rsid w:val="004E5EA7"/>
    <w:rsid w:val="004F15E0"/>
    <w:rsid w:val="004F2AA4"/>
    <w:rsid w:val="004F5930"/>
    <w:rsid w:val="004F6196"/>
    <w:rsid w:val="00503044"/>
    <w:rsid w:val="005109C8"/>
    <w:rsid w:val="00512FFB"/>
    <w:rsid w:val="005147DB"/>
    <w:rsid w:val="0051723E"/>
    <w:rsid w:val="00520FBD"/>
    <w:rsid w:val="00523666"/>
    <w:rsid w:val="00525922"/>
    <w:rsid w:val="00526234"/>
    <w:rsid w:val="00527591"/>
    <w:rsid w:val="00531EBB"/>
    <w:rsid w:val="00534F34"/>
    <w:rsid w:val="005368E2"/>
    <w:rsid w:val="0053692E"/>
    <w:rsid w:val="005378A6"/>
    <w:rsid w:val="00540D36"/>
    <w:rsid w:val="00541ED1"/>
    <w:rsid w:val="00543C3E"/>
    <w:rsid w:val="00547837"/>
    <w:rsid w:val="00553389"/>
    <w:rsid w:val="00557434"/>
    <w:rsid w:val="00560C3C"/>
    <w:rsid w:val="00561014"/>
    <w:rsid w:val="005679BA"/>
    <w:rsid w:val="00576E6F"/>
    <w:rsid w:val="005775F5"/>
    <w:rsid w:val="005805D2"/>
    <w:rsid w:val="00581239"/>
    <w:rsid w:val="00583CED"/>
    <w:rsid w:val="00586C48"/>
    <w:rsid w:val="00592325"/>
    <w:rsid w:val="00595415"/>
    <w:rsid w:val="00597652"/>
    <w:rsid w:val="005A0703"/>
    <w:rsid w:val="005A080B"/>
    <w:rsid w:val="005A18D5"/>
    <w:rsid w:val="005A5C1D"/>
    <w:rsid w:val="005B12A5"/>
    <w:rsid w:val="005B44C4"/>
    <w:rsid w:val="005B6F07"/>
    <w:rsid w:val="005C161A"/>
    <w:rsid w:val="005C1BCB"/>
    <w:rsid w:val="005C2312"/>
    <w:rsid w:val="005C4735"/>
    <w:rsid w:val="005C5C63"/>
    <w:rsid w:val="005D03E9"/>
    <w:rsid w:val="005D304B"/>
    <w:rsid w:val="005D6E5D"/>
    <w:rsid w:val="005E06B5"/>
    <w:rsid w:val="005E091A"/>
    <w:rsid w:val="005E2184"/>
    <w:rsid w:val="005E3989"/>
    <w:rsid w:val="005E4149"/>
    <w:rsid w:val="005E4659"/>
    <w:rsid w:val="005E57B8"/>
    <w:rsid w:val="005E657A"/>
    <w:rsid w:val="005E6C2B"/>
    <w:rsid w:val="005E7063"/>
    <w:rsid w:val="005E7E0C"/>
    <w:rsid w:val="005F1386"/>
    <w:rsid w:val="005F17C2"/>
    <w:rsid w:val="005F1D5C"/>
    <w:rsid w:val="005F6B91"/>
    <w:rsid w:val="00600C2B"/>
    <w:rsid w:val="0060636A"/>
    <w:rsid w:val="00611C3F"/>
    <w:rsid w:val="006127AC"/>
    <w:rsid w:val="006135F2"/>
    <w:rsid w:val="00622C26"/>
    <w:rsid w:val="00630297"/>
    <w:rsid w:val="006306D9"/>
    <w:rsid w:val="0063205D"/>
    <w:rsid w:val="00634A78"/>
    <w:rsid w:val="00641794"/>
    <w:rsid w:val="00642025"/>
    <w:rsid w:val="006431E5"/>
    <w:rsid w:val="00644548"/>
    <w:rsid w:val="006457DC"/>
    <w:rsid w:val="00646AFD"/>
    <w:rsid w:val="00646E87"/>
    <w:rsid w:val="00650D86"/>
    <w:rsid w:val="0065107F"/>
    <w:rsid w:val="00652DCF"/>
    <w:rsid w:val="0065357D"/>
    <w:rsid w:val="00661946"/>
    <w:rsid w:val="00662741"/>
    <w:rsid w:val="006646E7"/>
    <w:rsid w:val="00664D43"/>
    <w:rsid w:val="00666061"/>
    <w:rsid w:val="00667424"/>
    <w:rsid w:val="00667792"/>
    <w:rsid w:val="00670EB1"/>
    <w:rsid w:val="00671677"/>
    <w:rsid w:val="006744D8"/>
    <w:rsid w:val="00674EA6"/>
    <w:rsid w:val="006750F2"/>
    <w:rsid w:val="006752D6"/>
    <w:rsid w:val="0067566C"/>
    <w:rsid w:val="00675E02"/>
    <w:rsid w:val="006765A5"/>
    <w:rsid w:val="00681732"/>
    <w:rsid w:val="0068553C"/>
    <w:rsid w:val="00685F34"/>
    <w:rsid w:val="00690797"/>
    <w:rsid w:val="006909DF"/>
    <w:rsid w:val="00693160"/>
    <w:rsid w:val="00693B1F"/>
    <w:rsid w:val="00695656"/>
    <w:rsid w:val="006962AC"/>
    <w:rsid w:val="006975A8"/>
    <w:rsid w:val="006A1012"/>
    <w:rsid w:val="006A44EB"/>
    <w:rsid w:val="006A5725"/>
    <w:rsid w:val="006B4714"/>
    <w:rsid w:val="006B5D51"/>
    <w:rsid w:val="006B83E2"/>
    <w:rsid w:val="006C1376"/>
    <w:rsid w:val="006C2635"/>
    <w:rsid w:val="006C2E2E"/>
    <w:rsid w:val="006C2E61"/>
    <w:rsid w:val="006C3D69"/>
    <w:rsid w:val="006C4763"/>
    <w:rsid w:val="006C48F9"/>
    <w:rsid w:val="006C7AF5"/>
    <w:rsid w:val="006D1D15"/>
    <w:rsid w:val="006D31D1"/>
    <w:rsid w:val="006E0E7D"/>
    <w:rsid w:val="006E10BF"/>
    <w:rsid w:val="006F1C14"/>
    <w:rsid w:val="006F502B"/>
    <w:rsid w:val="006F5729"/>
    <w:rsid w:val="00703A6A"/>
    <w:rsid w:val="0072075C"/>
    <w:rsid w:val="00722236"/>
    <w:rsid w:val="00725CCA"/>
    <w:rsid w:val="0072737A"/>
    <w:rsid w:val="00730511"/>
    <w:rsid w:val="007311E7"/>
    <w:rsid w:val="00731DEE"/>
    <w:rsid w:val="00734BC6"/>
    <w:rsid w:val="007350B8"/>
    <w:rsid w:val="00744592"/>
    <w:rsid w:val="00746C7B"/>
    <w:rsid w:val="007541D3"/>
    <w:rsid w:val="0075481D"/>
    <w:rsid w:val="00755A30"/>
    <w:rsid w:val="007569B1"/>
    <w:rsid w:val="007577D7"/>
    <w:rsid w:val="007579B3"/>
    <w:rsid w:val="00760004"/>
    <w:rsid w:val="007642B8"/>
    <w:rsid w:val="007679CA"/>
    <w:rsid w:val="007715E8"/>
    <w:rsid w:val="00773259"/>
    <w:rsid w:val="0077467B"/>
    <w:rsid w:val="007747F7"/>
    <w:rsid w:val="00775C9D"/>
    <w:rsid w:val="00776004"/>
    <w:rsid w:val="00777956"/>
    <w:rsid w:val="00782EB1"/>
    <w:rsid w:val="0078486B"/>
    <w:rsid w:val="00785A39"/>
    <w:rsid w:val="00787D8A"/>
    <w:rsid w:val="00790277"/>
    <w:rsid w:val="00791EBC"/>
    <w:rsid w:val="00793577"/>
    <w:rsid w:val="00795637"/>
    <w:rsid w:val="007A1165"/>
    <w:rsid w:val="007A446A"/>
    <w:rsid w:val="007A53A6"/>
    <w:rsid w:val="007A574F"/>
    <w:rsid w:val="007A6159"/>
    <w:rsid w:val="007A7E92"/>
    <w:rsid w:val="007B00A2"/>
    <w:rsid w:val="007B05EC"/>
    <w:rsid w:val="007B27E9"/>
    <w:rsid w:val="007B2C5B"/>
    <w:rsid w:val="007B2D11"/>
    <w:rsid w:val="007B30A7"/>
    <w:rsid w:val="007B6700"/>
    <w:rsid w:val="007B6A93"/>
    <w:rsid w:val="007B7BEC"/>
    <w:rsid w:val="007C0897"/>
    <w:rsid w:val="007C7F49"/>
    <w:rsid w:val="007D1805"/>
    <w:rsid w:val="007D2107"/>
    <w:rsid w:val="007D3927"/>
    <w:rsid w:val="007D3A42"/>
    <w:rsid w:val="007D5895"/>
    <w:rsid w:val="007D5F89"/>
    <w:rsid w:val="007D77AB"/>
    <w:rsid w:val="007E28D0"/>
    <w:rsid w:val="007E30DF"/>
    <w:rsid w:val="007F1E21"/>
    <w:rsid w:val="007F2C43"/>
    <w:rsid w:val="007F2CB8"/>
    <w:rsid w:val="007F7544"/>
    <w:rsid w:val="00800995"/>
    <w:rsid w:val="00801A76"/>
    <w:rsid w:val="00804736"/>
    <w:rsid w:val="008058D3"/>
    <w:rsid w:val="00805AEB"/>
    <w:rsid w:val="0081117E"/>
    <w:rsid w:val="0081320B"/>
    <w:rsid w:val="00816F79"/>
    <w:rsid w:val="008172F8"/>
    <w:rsid w:val="00820250"/>
    <w:rsid w:val="00821A65"/>
    <w:rsid w:val="00821E66"/>
    <w:rsid w:val="00821EA3"/>
    <w:rsid w:val="00831EFC"/>
    <w:rsid w:val="008326B2"/>
    <w:rsid w:val="00834150"/>
    <w:rsid w:val="008357F2"/>
    <w:rsid w:val="00836848"/>
    <w:rsid w:val="0084098D"/>
    <w:rsid w:val="008416E0"/>
    <w:rsid w:val="0084490F"/>
    <w:rsid w:val="00846831"/>
    <w:rsid w:val="00847B32"/>
    <w:rsid w:val="00850CBC"/>
    <w:rsid w:val="00854BCE"/>
    <w:rsid w:val="00860D2B"/>
    <w:rsid w:val="00865532"/>
    <w:rsid w:val="00867686"/>
    <w:rsid w:val="008737D3"/>
    <w:rsid w:val="008747E0"/>
    <w:rsid w:val="00876841"/>
    <w:rsid w:val="0088173E"/>
    <w:rsid w:val="00881BAD"/>
    <w:rsid w:val="00882B3C"/>
    <w:rsid w:val="00886C21"/>
    <w:rsid w:val="0088783D"/>
    <w:rsid w:val="00890248"/>
    <w:rsid w:val="008972C3"/>
    <w:rsid w:val="008A06CB"/>
    <w:rsid w:val="008A28D9"/>
    <w:rsid w:val="008A30BA"/>
    <w:rsid w:val="008A52DC"/>
    <w:rsid w:val="008A5435"/>
    <w:rsid w:val="008A5489"/>
    <w:rsid w:val="008B62E0"/>
    <w:rsid w:val="008B7F77"/>
    <w:rsid w:val="008C33B5"/>
    <w:rsid w:val="008C3A72"/>
    <w:rsid w:val="008C4342"/>
    <w:rsid w:val="008C6969"/>
    <w:rsid w:val="008D00FD"/>
    <w:rsid w:val="008D446B"/>
    <w:rsid w:val="008D45D2"/>
    <w:rsid w:val="008D497D"/>
    <w:rsid w:val="008D49B4"/>
    <w:rsid w:val="008D5144"/>
    <w:rsid w:val="008D5CCD"/>
    <w:rsid w:val="008D5F41"/>
    <w:rsid w:val="008E1F69"/>
    <w:rsid w:val="008E219F"/>
    <w:rsid w:val="008E4EBD"/>
    <w:rsid w:val="008E76B1"/>
    <w:rsid w:val="008F077A"/>
    <w:rsid w:val="008F23AA"/>
    <w:rsid w:val="008F38BB"/>
    <w:rsid w:val="008F57D8"/>
    <w:rsid w:val="009014DE"/>
    <w:rsid w:val="00902834"/>
    <w:rsid w:val="00903C4C"/>
    <w:rsid w:val="00912AD9"/>
    <w:rsid w:val="00913056"/>
    <w:rsid w:val="00914E26"/>
    <w:rsid w:val="0091590F"/>
    <w:rsid w:val="00916414"/>
    <w:rsid w:val="0091762B"/>
    <w:rsid w:val="009217F2"/>
    <w:rsid w:val="00922E57"/>
    <w:rsid w:val="00923B4D"/>
    <w:rsid w:val="00924E60"/>
    <w:rsid w:val="0092540C"/>
    <w:rsid w:val="00925E0F"/>
    <w:rsid w:val="009275FE"/>
    <w:rsid w:val="009309C7"/>
    <w:rsid w:val="00931A57"/>
    <w:rsid w:val="00933EE0"/>
    <w:rsid w:val="0093492E"/>
    <w:rsid w:val="00935193"/>
    <w:rsid w:val="0093548D"/>
    <w:rsid w:val="009374B2"/>
    <w:rsid w:val="009414E6"/>
    <w:rsid w:val="009435C9"/>
    <w:rsid w:val="00951F09"/>
    <w:rsid w:val="00953E3A"/>
    <w:rsid w:val="0095450F"/>
    <w:rsid w:val="00956901"/>
    <w:rsid w:val="00962639"/>
    <w:rsid w:val="00962DE8"/>
    <w:rsid w:val="00962EC1"/>
    <w:rsid w:val="00971591"/>
    <w:rsid w:val="00974564"/>
    <w:rsid w:val="00974E99"/>
    <w:rsid w:val="009764FA"/>
    <w:rsid w:val="00976AEF"/>
    <w:rsid w:val="00977975"/>
    <w:rsid w:val="00980192"/>
    <w:rsid w:val="00980799"/>
    <w:rsid w:val="00981220"/>
    <w:rsid w:val="00982A22"/>
    <w:rsid w:val="009830CC"/>
    <w:rsid w:val="009831E9"/>
    <w:rsid w:val="009859B1"/>
    <w:rsid w:val="00994D97"/>
    <w:rsid w:val="0099752C"/>
    <w:rsid w:val="009A07B7"/>
    <w:rsid w:val="009A15EA"/>
    <w:rsid w:val="009B0D7F"/>
    <w:rsid w:val="009B1545"/>
    <w:rsid w:val="009B1D3F"/>
    <w:rsid w:val="009B372E"/>
    <w:rsid w:val="009B5023"/>
    <w:rsid w:val="009B6019"/>
    <w:rsid w:val="009B785E"/>
    <w:rsid w:val="009B78A7"/>
    <w:rsid w:val="009C0C3E"/>
    <w:rsid w:val="009C1DFA"/>
    <w:rsid w:val="009C26F8"/>
    <w:rsid w:val="009C387B"/>
    <w:rsid w:val="009C490B"/>
    <w:rsid w:val="009C609E"/>
    <w:rsid w:val="009D15BD"/>
    <w:rsid w:val="009D25B8"/>
    <w:rsid w:val="009D26AB"/>
    <w:rsid w:val="009D6B98"/>
    <w:rsid w:val="009D7D57"/>
    <w:rsid w:val="009E16EC"/>
    <w:rsid w:val="009E433C"/>
    <w:rsid w:val="009E4A4D"/>
    <w:rsid w:val="009E6578"/>
    <w:rsid w:val="009F081F"/>
    <w:rsid w:val="009F1F5D"/>
    <w:rsid w:val="009F35BC"/>
    <w:rsid w:val="00A037BF"/>
    <w:rsid w:val="00A03EDF"/>
    <w:rsid w:val="00A06A0E"/>
    <w:rsid w:val="00A06A3D"/>
    <w:rsid w:val="00A10EBA"/>
    <w:rsid w:val="00A11F28"/>
    <w:rsid w:val="00A13E56"/>
    <w:rsid w:val="00A1598D"/>
    <w:rsid w:val="00A179F2"/>
    <w:rsid w:val="00A227BF"/>
    <w:rsid w:val="00A24838"/>
    <w:rsid w:val="00A2743E"/>
    <w:rsid w:val="00A27DAF"/>
    <w:rsid w:val="00A3074A"/>
    <w:rsid w:val="00A30C33"/>
    <w:rsid w:val="00A31D94"/>
    <w:rsid w:val="00A32EA4"/>
    <w:rsid w:val="00A36F94"/>
    <w:rsid w:val="00A37EF2"/>
    <w:rsid w:val="00A4041B"/>
    <w:rsid w:val="00A41139"/>
    <w:rsid w:val="00A41B4C"/>
    <w:rsid w:val="00A428C6"/>
    <w:rsid w:val="00A4308C"/>
    <w:rsid w:val="00A44836"/>
    <w:rsid w:val="00A47C44"/>
    <w:rsid w:val="00A51EBC"/>
    <w:rsid w:val="00A521AC"/>
    <w:rsid w:val="00A524B5"/>
    <w:rsid w:val="00A5318F"/>
    <w:rsid w:val="00A549B3"/>
    <w:rsid w:val="00A56184"/>
    <w:rsid w:val="00A63E04"/>
    <w:rsid w:val="00A6768F"/>
    <w:rsid w:val="00A67954"/>
    <w:rsid w:val="00A72ED7"/>
    <w:rsid w:val="00A8083F"/>
    <w:rsid w:val="00A90D86"/>
    <w:rsid w:val="00A91DBA"/>
    <w:rsid w:val="00A97900"/>
    <w:rsid w:val="00A97EA7"/>
    <w:rsid w:val="00AA1B91"/>
    <w:rsid w:val="00AA1D7A"/>
    <w:rsid w:val="00AA3E01"/>
    <w:rsid w:val="00AB06B7"/>
    <w:rsid w:val="00AB0BFA"/>
    <w:rsid w:val="00AB431D"/>
    <w:rsid w:val="00AB76B7"/>
    <w:rsid w:val="00AC33A2"/>
    <w:rsid w:val="00AC5628"/>
    <w:rsid w:val="00AC5CC7"/>
    <w:rsid w:val="00AD21CA"/>
    <w:rsid w:val="00AD2991"/>
    <w:rsid w:val="00AD38F7"/>
    <w:rsid w:val="00AD47C0"/>
    <w:rsid w:val="00AE029E"/>
    <w:rsid w:val="00AE0A4A"/>
    <w:rsid w:val="00AE3038"/>
    <w:rsid w:val="00AE40C0"/>
    <w:rsid w:val="00AE65D1"/>
    <w:rsid w:val="00AE65F1"/>
    <w:rsid w:val="00AE6BB4"/>
    <w:rsid w:val="00AE74AD"/>
    <w:rsid w:val="00AF159C"/>
    <w:rsid w:val="00AF74ED"/>
    <w:rsid w:val="00B00A37"/>
    <w:rsid w:val="00B01873"/>
    <w:rsid w:val="00B032CC"/>
    <w:rsid w:val="00B074AB"/>
    <w:rsid w:val="00B07717"/>
    <w:rsid w:val="00B10002"/>
    <w:rsid w:val="00B1092F"/>
    <w:rsid w:val="00B13570"/>
    <w:rsid w:val="00B16334"/>
    <w:rsid w:val="00B17253"/>
    <w:rsid w:val="00B241F4"/>
    <w:rsid w:val="00B2427A"/>
    <w:rsid w:val="00B250D6"/>
    <w:rsid w:val="00B2583D"/>
    <w:rsid w:val="00B26A3A"/>
    <w:rsid w:val="00B31A41"/>
    <w:rsid w:val="00B32477"/>
    <w:rsid w:val="00B40199"/>
    <w:rsid w:val="00B40CA6"/>
    <w:rsid w:val="00B41EFD"/>
    <w:rsid w:val="00B502FF"/>
    <w:rsid w:val="00B50B90"/>
    <w:rsid w:val="00B50E28"/>
    <w:rsid w:val="00B524C2"/>
    <w:rsid w:val="00B557EF"/>
    <w:rsid w:val="00B55ACF"/>
    <w:rsid w:val="00B6066D"/>
    <w:rsid w:val="00B6367C"/>
    <w:rsid w:val="00B643DF"/>
    <w:rsid w:val="00B645B3"/>
    <w:rsid w:val="00B65300"/>
    <w:rsid w:val="00B658B7"/>
    <w:rsid w:val="00B67422"/>
    <w:rsid w:val="00B70BD4"/>
    <w:rsid w:val="00B712CA"/>
    <w:rsid w:val="00B73463"/>
    <w:rsid w:val="00B80C57"/>
    <w:rsid w:val="00B85D85"/>
    <w:rsid w:val="00B90123"/>
    <w:rsid w:val="00B9016D"/>
    <w:rsid w:val="00B93741"/>
    <w:rsid w:val="00BA0F98"/>
    <w:rsid w:val="00BA1517"/>
    <w:rsid w:val="00BA4E39"/>
    <w:rsid w:val="00BA67FD"/>
    <w:rsid w:val="00BA7C48"/>
    <w:rsid w:val="00BB0CA8"/>
    <w:rsid w:val="00BB46E4"/>
    <w:rsid w:val="00BB720F"/>
    <w:rsid w:val="00BC251F"/>
    <w:rsid w:val="00BC27F6"/>
    <w:rsid w:val="00BC39F4"/>
    <w:rsid w:val="00BC4F49"/>
    <w:rsid w:val="00BD150C"/>
    <w:rsid w:val="00BD1587"/>
    <w:rsid w:val="00BD398F"/>
    <w:rsid w:val="00BD6A20"/>
    <w:rsid w:val="00BD7EE1"/>
    <w:rsid w:val="00BE5568"/>
    <w:rsid w:val="00BE5764"/>
    <w:rsid w:val="00BE57ED"/>
    <w:rsid w:val="00BF1358"/>
    <w:rsid w:val="00BF6E96"/>
    <w:rsid w:val="00C00912"/>
    <w:rsid w:val="00C0106D"/>
    <w:rsid w:val="00C013EA"/>
    <w:rsid w:val="00C05F4D"/>
    <w:rsid w:val="00C11E18"/>
    <w:rsid w:val="00C12E4E"/>
    <w:rsid w:val="00C133BE"/>
    <w:rsid w:val="00C1400A"/>
    <w:rsid w:val="00C1435A"/>
    <w:rsid w:val="00C15BC8"/>
    <w:rsid w:val="00C16508"/>
    <w:rsid w:val="00C2028A"/>
    <w:rsid w:val="00C20C0A"/>
    <w:rsid w:val="00C20EB9"/>
    <w:rsid w:val="00C222B4"/>
    <w:rsid w:val="00C23DF5"/>
    <w:rsid w:val="00C2449D"/>
    <w:rsid w:val="00C25F86"/>
    <w:rsid w:val="00C260B6"/>
    <w:rsid w:val="00C262E4"/>
    <w:rsid w:val="00C27738"/>
    <w:rsid w:val="00C32464"/>
    <w:rsid w:val="00C33E20"/>
    <w:rsid w:val="00C35CF6"/>
    <w:rsid w:val="00C3725B"/>
    <w:rsid w:val="00C473B5"/>
    <w:rsid w:val="00C47C15"/>
    <w:rsid w:val="00C51549"/>
    <w:rsid w:val="00C51741"/>
    <w:rsid w:val="00C522BE"/>
    <w:rsid w:val="00C52413"/>
    <w:rsid w:val="00C5326E"/>
    <w:rsid w:val="00C532BB"/>
    <w:rsid w:val="00C533EC"/>
    <w:rsid w:val="00C5470E"/>
    <w:rsid w:val="00C55EFB"/>
    <w:rsid w:val="00C56585"/>
    <w:rsid w:val="00C56B3F"/>
    <w:rsid w:val="00C6083D"/>
    <w:rsid w:val="00C64FE3"/>
    <w:rsid w:val="00C65492"/>
    <w:rsid w:val="00C65C4C"/>
    <w:rsid w:val="00C67C67"/>
    <w:rsid w:val="00C7022C"/>
    <w:rsid w:val="00C70F83"/>
    <w:rsid w:val="00C71032"/>
    <w:rsid w:val="00C716E5"/>
    <w:rsid w:val="00C74A8F"/>
    <w:rsid w:val="00C76F21"/>
    <w:rsid w:val="00C773D9"/>
    <w:rsid w:val="00C80307"/>
    <w:rsid w:val="00C80ACE"/>
    <w:rsid w:val="00C81162"/>
    <w:rsid w:val="00C8296C"/>
    <w:rsid w:val="00C82EC7"/>
    <w:rsid w:val="00C83258"/>
    <w:rsid w:val="00C83666"/>
    <w:rsid w:val="00C843AC"/>
    <w:rsid w:val="00C86BA1"/>
    <w:rsid w:val="00C870B5"/>
    <w:rsid w:val="00C907DF"/>
    <w:rsid w:val="00C91630"/>
    <w:rsid w:val="00C91AC7"/>
    <w:rsid w:val="00C9558A"/>
    <w:rsid w:val="00C9654A"/>
    <w:rsid w:val="00C966EB"/>
    <w:rsid w:val="00CA04B1"/>
    <w:rsid w:val="00CA2DFC"/>
    <w:rsid w:val="00CA4EC9"/>
    <w:rsid w:val="00CA6B2D"/>
    <w:rsid w:val="00CB03D4"/>
    <w:rsid w:val="00CB0522"/>
    <w:rsid w:val="00CB0617"/>
    <w:rsid w:val="00CB137B"/>
    <w:rsid w:val="00CB3108"/>
    <w:rsid w:val="00CB41CA"/>
    <w:rsid w:val="00CB59F3"/>
    <w:rsid w:val="00CB6FA9"/>
    <w:rsid w:val="00CC0EF6"/>
    <w:rsid w:val="00CC169A"/>
    <w:rsid w:val="00CC1FC2"/>
    <w:rsid w:val="00CC35EF"/>
    <w:rsid w:val="00CC5048"/>
    <w:rsid w:val="00CC6246"/>
    <w:rsid w:val="00CD12A8"/>
    <w:rsid w:val="00CE2CEE"/>
    <w:rsid w:val="00CE5704"/>
    <w:rsid w:val="00CE5AFC"/>
    <w:rsid w:val="00CE5E46"/>
    <w:rsid w:val="00CF2818"/>
    <w:rsid w:val="00CF49CC"/>
    <w:rsid w:val="00D02E1D"/>
    <w:rsid w:val="00D040F0"/>
    <w:rsid w:val="00D04F0B"/>
    <w:rsid w:val="00D05C30"/>
    <w:rsid w:val="00D06A83"/>
    <w:rsid w:val="00D07C54"/>
    <w:rsid w:val="00D10602"/>
    <w:rsid w:val="00D106D6"/>
    <w:rsid w:val="00D11EDE"/>
    <w:rsid w:val="00D1463A"/>
    <w:rsid w:val="00D154CC"/>
    <w:rsid w:val="00D17502"/>
    <w:rsid w:val="00D23B23"/>
    <w:rsid w:val="00D25043"/>
    <w:rsid w:val="00D252C9"/>
    <w:rsid w:val="00D25B10"/>
    <w:rsid w:val="00D270FA"/>
    <w:rsid w:val="00D2726D"/>
    <w:rsid w:val="00D32402"/>
    <w:rsid w:val="00D32DDF"/>
    <w:rsid w:val="00D32E6C"/>
    <w:rsid w:val="00D33C5E"/>
    <w:rsid w:val="00D34B99"/>
    <w:rsid w:val="00D36206"/>
    <w:rsid w:val="00D3700C"/>
    <w:rsid w:val="00D37F15"/>
    <w:rsid w:val="00D37F22"/>
    <w:rsid w:val="00D410F7"/>
    <w:rsid w:val="00D41934"/>
    <w:rsid w:val="00D41940"/>
    <w:rsid w:val="00D44CCE"/>
    <w:rsid w:val="00D47CE1"/>
    <w:rsid w:val="00D50C9D"/>
    <w:rsid w:val="00D51020"/>
    <w:rsid w:val="00D518DB"/>
    <w:rsid w:val="00D51AED"/>
    <w:rsid w:val="00D55233"/>
    <w:rsid w:val="00D603BF"/>
    <w:rsid w:val="00D629B8"/>
    <w:rsid w:val="00D638E0"/>
    <w:rsid w:val="00D653B1"/>
    <w:rsid w:val="00D65BFD"/>
    <w:rsid w:val="00D65C6F"/>
    <w:rsid w:val="00D71A83"/>
    <w:rsid w:val="00D74AE1"/>
    <w:rsid w:val="00D75D42"/>
    <w:rsid w:val="00D768B4"/>
    <w:rsid w:val="00D80B20"/>
    <w:rsid w:val="00D81EA1"/>
    <w:rsid w:val="00D85370"/>
    <w:rsid w:val="00D85BC5"/>
    <w:rsid w:val="00D865A8"/>
    <w:rsid w:val="00D9012A"/>
    <w:rsid w:val="00D92C2D"/>
    <w:rsid w:val="00D9361E"/>
    <w:rsid w:val="00D94F38"/>
    <w:rsid w:val="00D97059"/>
    <w:rsid w:val="00DA1639"/>
    <w:rsid w:val="00DA17CD"/>
    <w:rsid w:val="00DA762E"/>
    <w:rsid w:val="00DB25B3"/>
    <w:rsid w:val="00DB64ED"/>
    <w:rsid w:val="00DB6738"/>
    <w:rsid w:val="00DB7853"/>
    <w:rsid w:val="00DC0629"/>
    <w:rsid w:val="00DC0B90"/>
    <w:rsid w:val="00DC1C10"/>
    <w:rsid w:val="00DC69F3"/>
    <w:rsid w:val="00DC6F92"/>
    <w:rsid w:val="00DD60F2"/>
    <w:rsid w:val="00DD6A43"/>
    <w:rsid w:val="00DE0893"/>
    <w:rsid w:val="00DE2814"/>
    <w:rsid w:val="00DE6796"/>
    <w:rsid w:val="00DE7A4A"/>
    <w:rsid w:val="00DF131C"/>
    <w:rsid w:val="00DF385E"/>
    <w:rsid w:val="00DF41B2"/>
    <w:rsid w:val="00DF76E9"/>
    <w:rsid w:val="00E01272"/>
    <w:rsid w:val="00E01C4D"/>
    <w:rsid w:val="00E03067"/>
    <w:rsid w:val="00E03846"/>
    <w:rsid w:val="00E03A07"/>
    <w:rsid w:val="00E10BDB"/>
    <w:rsid w:val="00E16296"/>
    <w:rsid w:val="00E16EB4"/>
    <w:rsid w:val="00E171E8"/>
    <w:rsid w:val="00E203DD"/>
    <w:rsid w:val="00E20A7D"/>
    <w:rsid w:val="00E20C25"/>
    <w:rsid w:val="00E21A27"/>
    <w:rsid w:val="00E27A2F"/>
    <w:rsid w:val="00E30A98"/>
    <w:rsid w:val="00E312C1"/>
    <w:rsid w:val="00E315C9"/>
    <w:rsid w:val="00E32F54"/>
    <w:rsid w:val="00E363FC"/>
    <w:rsid w:val="00E42A94"/>
    <w:rsid w:val="00E4548D"/>
    <w:rsid w:val="00E458BF"/>
    <w:rsid w:val="00E47285"/>
    <w:rsid w:val="00E54AD5"/>
    <w:rsid w:val="00E54BFB"/>
    <w:rsid w:val="00E54CD7"/>
    <w:rsid w:val="00E55DFD"/>
    <w:rsid w:val="00E61095"/>
    <w:rsid w:val="00E641E5"/>
    <w:rsid w:val="00E646CF"/>
    <w:rsid w:val="00E7013D"/>
    <w:rsid w:val="00E706E7"/>
    <w:rsid w:val="00E73711"/>
    <w:rsid w:val="00E75793"/>
    <w:rsid w:val="00E75BFD"/>
    <w:rsid w:val="00E77587"/>
    <w:rsid w:val="00E818AD"/>
    <w:rsid w:val="00E81AC5"/>
    <w:rsid w:val="00E8401D"/>
    <w:rsid w:val="00E84229"/>
    <w:rsid w:val="00E84965"/>
    <w:rsid w:val="00E86CD6"/>
    <w:rsid w:val="00E87F38"/>
    <w:rsid w:val="00E90E4E"/>
    <w:rsid w:val="00E9391E"/>
    <w:rsid w:val="00E96193"/>
    <w:rsid w:val="00E96462"/>
    <w:rsid w:val="00E96D7C"/>
    <w:rsid w:val="00EA1052"/>
    <w:rsid w:val="00EA218F"/>
    <w:rsid w:val="00EA4F29"/>
    <w:rsid w:val="00EA5585"/>
    <w:rsid w:val="00EA5B27"/>
    <w:rsid w:val="00EA5F83"/>
    <w:rsid w:val="00EA6F9D"/>
    <w:rsid w:val="00EB2128"/>
    <w:rsid w:val="00EB2273"/>
    <w:rsid w:val="00EB302F"/>
    <w:rsid w:val="00EB4F2B"/>
    <w:rsid w:val="00EB6F3C"/>
    <w:rsid w:val="00EC0CF9"/>
    <w:rsid w:val="00EC1E2C"/>
    <w:rsid w:val="00EC254E"/>
    <w:rsid w:val="00EC2B9A"/>
    <w:rsid w:val="00EC3723"/>
    <w:rsid w:val="00EC568A"/>
    <w:rsid w:val="00EC6E08"/>
    <w:rsid w:val="00EC7C26"/>
    <w:rsid w:val="00EC7C87"/>
    <w:rsid w:val="00ED030E"/>
    <w:rsid w:val="00ED2672"/>
    <w:rsid w:val="00ED2A8D"/>
    <w:rsid w:val="00ED4450"/>
    <w:rsid w:val="00EE54CB"/>
    <w:rsid w:val="00EE552C"/>
    <w:rsid w:val="00EE6424"/>
    <w:rsid w:val="00EE6D4D"/>
    <w:rsid w:val="00EE7511"/>
    <w:rsid w:val="00EE7B14"/>
    <w:rsid w:val="00EE7C7C"/>
    <w:rsid w:val="00EF1936"/>
    <w:rsid w:val="00EF1C54"/>
    <w:rsid w:val="00EF404B"/>
    <w:rsid w:val="00EF40D5"/>
    <w:rsid w:val="00F00376"/>
    <w:rsid w:val="00F00C69"/>
    <w:rsid w:val="00F01F0C"/>
    <w:rsid w:val="00F02A5A"/>
    <w:rsid w:val="00F068B4"/>
    <w:rsid w:val="00F1078D"/>
    <w:rsid w:val="00F109BC"/>
    <w:rsid w:val="00F11368"/>
    <w:rsid w:val="00F11764"/>
    <w:rsid w:val="00F157E2"/>
    <w:rsid w:val="00F16C7D"/>
    <w:rsid w:val="00F2480C"/>
    <w:rsid w:val="00F259E2"/>
    <w:rsid w:val="00F34999"/>
    <w:rsid w:val="00F36293"/>
    <w:rsid w:val="00F40DC3"/>
    <w:rsid w:val="00F41F0B"/>
    <w:rsid w:val="00F50222"/>
    <w:rsid w:val="00F527AC"/>
    <w:rsid w:val="00F5503F"/>
    <w:rsid w:val="00F55AD7"/>
    <w:rsid w:val="00F571DA"/>
    <w:rsid w:val="00F61D83"/>
    <w:rsid w:val="00F65CB6"/>
    <w:rsid w:val="00F65DD1"/>
    <w:rsid w:val="00F707B3"/>
    <w:rsid w:val="00F71135"/>
    <w:rsid w:val="00F730DC"/>
    <w:rsid w:val="00F74309"/>
    <w:rsid w:val="00F77038"/>
    <w:rsid w:val="00F82C35"/>
    <w:rsid w:val="00F86162"/>
    <w:rsid w:val="00F90335"/>
    <w:rsid w:val="00F90461"/>
    <w:rsid w:val="00F94C49"/>
    <w:rsid w:val="00FA03E9"/>
    <w:rsid w:val="00FA08D3"/>
    <w:rsid w:val="00FA35FE"/>
    <w:rsid w:val="00FA370D"/>
    <w:rsid w:val="00FA5F89"/>
    <w:rsid w:val="00FA66F1"/>
    <w:rsid w:val="00FB3CDE"/>
    <w:rsid w:val="00FB5647"/>
    <w:rsid w:val="00FC378B"/>
    <w:rsid w:val="00FC3977"/>
    <w:rsid w:val="00FD03CA"/>
    <w:rsid w:val="00FD2566"/>
    <w:rsid w:val="00FD2F16"/>
    <w:rsid w:val="00FD3F74"/>
    <w:rsid w:val="00FD6065"/>
    <w:rsid w:val="00FE1D34"/>
    <w:rsid w:val="00FE244F"/>
    <w:rsid w:val="00FE2A6F"/>
    <w:rsid w:val="00FF1514"/>
    <w:rsid w:val="00FF215B"/>
    <w:rsid w:val="00FF2C98"/>
    <w:rsid w:val="00FF5E3C"/>
    <w:rsid w:val="00FF6538"/>
    <w:rsid w:val="018173A3"/>
    <w:rsid w:val="01ADD411"/>
    <w:rsid w:val="01EF10A3"/>
    <w:rsid w:val="026B4D54"/>
    <w:rsid w:val="02B035C0"/>
    <w:rsid w:val="02FFC212"/>
    <w:rsid w:val="0332DC53"/>
    <w:rsid w:val="039C6443"/>
    <w:rsid w:val="03D6ADEB"/>
    <w:rsid w:val="03F93C22"/>
    <w:rsid w:val="0400F3B3"/>
    <w:rsid w:val="04335DBA"/>
    <w:rsid w:val="04E50175"/>
    <w:rsid w:val="05AB4202"/>
    <w:rsid w:val="068FDD03"/>
    <w:rsid w:val="0692E710"/>
    <w:rsid w:val="070E4EAD"/>
    <w:rsid w:val="0726481A"/>
    <w:rsid w:val="072873A6"/>
    <w:rsid w:val="073BD5EB"/>
    <w:rsid w:val="088E910F"/>
    <w:rsid w:val="08D70ED4"/>
    <w:rsid w:val="091F548B"/>
    <w:rsid w:val="09697429"/>
    <w:rsid w:val="097A5A10"/>
    <w:rsid w:val="09E5E646"/>
    <w:rsid w:val="09F8D240"/>
    <w:rsid w:val="0A256B2E"/>
    <w:rsid w:val="0B363FB9"/>
    <w:rsid w:val="0B37A53D"/>
    <w:rsid w:val="0C7E97A0"/>
    <w:rsid w:val="0CA29868"/>
    <w:rsid w:val="0DB0AC3E"/>
    <w:rsid w:val="0DE3DCC8"/>
    <w:rsid w:val="0DF28655"/>
    <w:rsid w:val="0E82AA89"/>
    <w:rsid w:val="0F0E5766"/>
    <w:rsid w:val="0F0E5BF5"/>
    <w:rsid w:val="10554F91"/>
    <w:rsid w:val="10CB98E7"/>
    <w:rsid w:val="115E5286"/>
    <w:rsid w:val="11CA5009"/>
    <w:rsid w:val="125B4F16"/>
    <w:rsid w:val="12F75EBA"/>
    <w:rsid w:val="13460037"/>
    <w:rsid w:val="135F2923"/>
    <w:rsid w:val="1566D44F"/>
    <w:rsid w:val="15D2448A"/>
    <w:rsid w:val="1628B53D"/>
    <w:rsid w:val="1690122A"/>
    <w:rsid w:val="1768C139"/>
    <w:rsid w:val="17A6333D"/>
    <w:rsid w:val="184589D7"/>
    <w:rsid w:val="18C29353"/>
    <w:rsid w:val="193D7B5C"/>
    <w:rsid w:val="19B8C76A"/>
    <w:rsid w:val="1A06FA54"/>
    <w:rsid w:val="1A0A088E"/>
    <w:rsid w:val="1A3DDF86"/>
    <w:rsid w:val="1A7A905B"/>
    <w:rsid w:val="1B357CB6"/>
    <w:rsid w:val="1B663840"/>
    <w:rsid w:val="1C04D0E5"/>
    <w:rsid w:val="1D8D9B78"/>
    <w:rsid w:val="1D9D7228"/>
    <w:rsid w:val="1DF580BC"/>
    <w:rsid w:val="1E431706"/>
    <w:rsid w:val="1E490425"/>
    <w:rsid w:val="1F092804"/>
    <w:rsid w:val="200CFA02"/>
    <w:rsid w:val="200F8019"/>
    <w:rsid w:val="2071D015"/>
    <w:rsid w:val="2084B686"/>
    <w:rsid w:val="2090B7D6"/>
    <w:rsid w:val="218BCBD2"/>
    <w:rsid w:val="21A65257"/>
    <w:rsid w:val="21B77B0C"/>
    <w:rsid w:val="224D8A5E"/>
    <w:rsid w:val="229217C3"/>
    <w:rsid w:val="229F5357"/>
    <w:rsid w:val="22D64FED"/>
    <w:rsid w:val="2319ABEE"/>
    <w:rsid w:val="232FB895"/>
    <w:rsid w:val="2368110D"/>
    <w:rsid w:val="237A083C"/>
    <w:rsid w:val="23C5DAAA"/>
    <w:rsid w:val="24AB3EFF"/>
    <w:rsid w:val="24F195E2"/>
    <w:rsid w:val="251FDEFA"/>
    <w:rsid w:val="25DD1518"/>
    <w:rsid w:val="274DCB87"/>
    <w:rsid w:val="27AA4063"/>
    <w:rsid w:val="27CF3BA0"/>
    <w:rsid w:val="27D7D9D4"/>
    <w:rsid w:val="289BDC7E"/>
    <w:rsid w:val="28ECD3EC"/>
    <w:rsid w:val="2A19F0B8"/>
    <w:rsid w:val="2A47DE9C"/>
    <w:rsid w:val="2A86FB86"/>
    <w:rsid w:val="2A8A98A5"/>
    <w:rsid w:val="2AC66138"/>
    <w:rsid w:val="2AC99CC2"/>
    <w:rsid w:val="2AD0E283"/>
    <w:rsid w:val="2AE5164C"/>
    <w:rsid w:val="2B4F69BE"/>
    <w:rsid w:val="2B761A2A"/>
    <w:rsid w:val="2BC6D414"/>
    <w:rsid w:val="2C50443B"/>
    <w:rsid w:val="2CDC5963"/>
    <w:rsid w:val="2D0830A8"/>
    <w:rsid w:val="2DBDF5E6"/>
    <w:rsid w:val="2DEA29C1"/>
    <w:rsid w:val="2E6FCAE3"/>
    <w:rsid w:val="2E7EC644"/>
    <w:rsid w:val="2EA24613"/>
    <w:rsid w:val="2ED0D4BD"/>
    <w:rsid w:val="2EEA60C6"/>
    <w:rsid w:val="2F1FBC32"/>
    <w:rsid w:val="2F226471"/>
    <w:rsid w:val="2F627A23"/>
    <w:rsid w:val="2F9AD011"/>
    <w:rsid w:val="2FAB24F4"/>
    <w:rsid w:val="30948751"/>
    <w:rsid w:val="30EF3D74"/>
    <w:rsid w:val="310F3296"/>
    <w:rsid w:val="3123D0F3"/>
    <w:rsid w:val="312B36FB"/>
    <w:rsid w:val="319E4E52"/>
    <w:rsid w:val="31D35ACA"/>
    <w:rsid w:val="327E0C9B"/>
    <w:rsid w:val="33195C88"/>
    <w:rsid w:val="335F78DC"/>
    <w:rsid w:val="33A6FA76"/>
    <w:rsid w:val="33C20F7E"/>
    <w:rsid w:val="3403F7A4"/>
    <w:rsid w:val="34048056"/>
    <w:rsid w:val="34C9A322"/>
    <w:rsid w:val="34D8A9CE"/>
    <w:rsid w:val="34E230AE"/>
    <w:rsid w:val="3557B827"/>
    <w:rsid w:val="35976FB4"/>
    <w:rsid w:val="35977708"/>
    <w:rsid w:val="35BF2659"/>
    <w:rsid w:val="36859F7A"/>
    <w:rsid w:val="372D3475"/>
    <w:rsid w:val="37460AB9"/>
    <w:rsid w:val="374FFB55"/>
    <w:rsid w:val="375F5B04"/>
    <w:rsid w:val="381A21B0"/>
    <w:rsid w:val="396B3E43"/>
    <w:rsid w:val="3A2B8993"/>
    <w:rsid w:val="3A6CC16D"/>
    <w:rsid w:val="3B8A2218"/>
    <w:rsid w:val="3C32D64F"/>
    <w:rsid w:val="3C65914C"/>
    <w:rsid w:val="3CC96859"/>
    <w:rsid w:val="3D607680"/>
    <w:rsid w:val="3DE7D2D1"/>
    <w:rsid w:val="3DFE0815"/>
    <w:rsid w:val="3EBC40C6"/>
    <w:rsid w:val="3F0FBA33"/>
    <w:rsid w:val="3FCF2996"/>
    <w:rsid w:val="40006E11"/>
    <w:rsid w:val="400B082E"/>
    <w:rsid w:val="40B6D8BE"/>
    <w:rsid w:val="411021BF"/>
    <w:rsid w:val="415B3C8C"/>
    <w:rsid w:val="415FF48D"/>
    <w:rsid w:val="4240AA50"/>
    <w:rsid w:val="431770DB"/>
    <w:rsid w:val="4343E1B2"/>
    <w:rsid w:val="43C297BB"/>
    <w:rsid w:val="447C4033"/>
    <w:rsid w:val="44B29425"/>
    <w:rsid w:val="44F3DEE9"/>
    <w:rsid w:val="451E7E19"/>
    <w:rsid w:val="45C80B5B"/>
    <w:rsid w:val="466A481F"/>
    <w:rsid w:val="469B1E37"/>
    <w:rsid w:val="46B8F4A3"/>
    <w:rsid w:val="46CCD6DA"/>
    <w:rsid w:val="4766EBC9"/>
    <w:rsid w:val="484E5E1F"/>
    <w:rsid w:val="48ACE986"/>
    <w:rsid w:val="49C9BAFB"/>
    <w:rsid w:val="4A002C74"/>
    <w:rsid w:val="4A0F2126"/>
    <w:rsid w:val="4A830426"/>
    <w:rsid w:val="4B886D38"/>
    <w:rsid w:val="4C11A409"/>
    <w:rsid w:val="4C1E011B"/>
    <w:rsid w:val="4C5BA149"/>
    <w:rsid w:val="4CE684A8"/>
    <w:rsid w:val="4D35EEB3"/>
    <w:rsid w:val="4DCB81F4"/>
    <w:rsid w:val="4E6430F7"/>
    <w:rsid w:val="4EF560C4"/>
    <w:rsid w:val="4F8D71D8"/>
    <w:rsid w:val="4F8F7953"/>
    <w:rsid w:val="50C2830E"/>
    <w:rsid w:val="50CFB789"/>
    <w:rsid w:val="5169D346"/>
    <w:rsid w:val="519739B2"/>
    <w:rsid w:val="51C51736"/>
    <w:rsid w:val="52060BD3"/>
    <w:rsid w:val="520618B5"/>
    <w:rsid w:val="5239235F"/>
    <w:rsid w:val="523C1D2D"/>
    <w:rsid w:val="5247A6A6"/>
    <w:rsid w:val="52488CE2"/>
    <w:rsid w:val="5295DAA2"/>
    <w:rsid w:val="52A6A393"/>
    <w:rsid w:val="52BFD029"/>
    <w:rsid w:val="539B545B"/>
    <w:rsid w:val="53CD00A4"/>
    <w:rsid w:val="53D2FED9"/>
    <w:rsid w:val="54962DB9"/>
    <w:rsid w:val="54D7C506"/>
    <w:rsid w:val="54DFE739"/>
    <w:rsid w:val="5572BF0D"/>
    <w:rsid w:val="55891E72"/>
    <w:rsid w:val="5627DC87"/>
    <w:rsid w:val="56393D79"/>
    <w:rsid w:val="56908736"/>
    <w:rsid w:val="571F0768"/>
    <w:rsid w:val="58A04EA6"/>
    <w:rsid w:val="59822FE2"/>
    <w:rsid w:val="5ADDC913"/>
    <w:rsid w:val="5B3F85DD"/>
    <w:rsid w:val="5B592658"/>
    <w:rsid w:val="5BB56107"/>
    <w:rsid w:val="5BF4C65A"/>
    <w:rsid w:val="5C152081"/>
    <w:rsid w:val="5C234906"/>
    <w:rsid w:val="5C54C5E9"/>
    <w:rsid w:val="5C7B8E31"/>
    <w:rsid w:val="5DCE3DF5"/>
    <w:rsid w:val="5DD22DB4"/>
    <w:rsid w:val="5DF70BB7"/>
    <w:rsid w:val="5E73DC13"/>
    <w:rsid w:val="5EB4B5C8"/>
    <w:rsid w:val="5F305173"/>
    <w:rsid w:val="6028B90B"/>
    <w:rsid w:val="607DF47D"/>
    <w:rsid w:val="60FA0611"/>
    <w:rsid w:val="6123A060"/>
    <w:rsid w:val="6155FEAA"/>
    <w:rsid w:val="61D14F23"/>
    <w:rsid w:val="61E1C820"/>
    <w:rsid w:val="61FC0942"/>
    <w:rsid w:val="6206A96A"/>
    <w:rsid w:val="623D788A"/>
    <w:rsid w:val="62CD2249"/>
    <w:rsid w:val="639A2E78"/>
    <w:rsid w:val="6411E76F"/>
    <w:rsid w:val="641A178E"/>
    <w:rsid w:val="65292972"/>
    <w:rsid w:val="662219BF"/>
    <w:rsid w:val="66978E74"/>
    <w:rsid w:val="669D8A35"/>
    <w:rsid w:val="67B9EB03"/>
    <w:rsid w:val="67E1BE38"/>
    <w:rsid w:val="68229019"/>
    <w:rsid w:val="68365EC5"/>
    <w:rsid w:val="68AF97A6"/>
    <w:rsid w:val="6910A56E"/>
    <w:rsid w:val="69A8691E"/>
    <w:rsid w:val="6A071914"/>
    <w:rsid w:val="6A7C60CF"/>
    <w:rsid w:val="6AA4DC36"/>
    <w:rsid w:val="6AC714C4"/>
    <w:rsid w:val="6C47F4E9"/>
    <w:rsid w:val="6C5665C3"/>
    <w:rsid w:val="6C717EC9"/>
    <w:rsid w:val="6D4F22C8"/>
    <w:rsid w:val="6DB1526A"/>
    <w:rsid w:val="6DE5FC0B"/>
    <w:rsid w:val="6E9AD812"/>
    <w:rsid w:val="6F45036F"/>
    <w:rsid w:val="6FA69413"/>
    <w:rsid w:val="6FC64835"/>
    <w:rsid w:val="7017469E"/>
    <w:rsid w:val="7032EB03"/>
    <w:rsid w:val="7045FA06"/>
    <w:rsid w:val="707A6561"/>
    <w:rsid w:val="7081CBD7"/>
    <w:rsid w:val="708F1A4E"/>
    <w:rsid w:val="710B89C7"/>
    <w:rsid w:val="71BEC175"/>
    <w:rsid w:val="71D8A479"/>
    <w:rsid w:val="7241438F"/>
    <w:rsid w:val="72A93744"/>
    <w:rsid w:val="7316BB4F"/>
    <w:rsid w:val="73EB547F"/>
    <w:rsid w:val="7424A4A4"/>
    <w:rsid w:val="74390A56"/>
    <w:rsid w:val="748DDE5E"/>
    <w:rsid w:val="74DF741B"/>
    <w:rsid w:val="76484086"/>
    <w:rsid w:val="76539BC6"/>
    <w:rsid w:val="7669A103"/>
    <w:rsid w:val="76D7BD7F"/>
    <w:rsid w:val="76ED2F16"/>
    <w:rsid w:val="7883EC38"/>
    <w:rsid w:val="793C137E"/>
    <w:rsid w:val="79678D19"/>
    <w:rsid w:val="7A0C77B9"/>
    <w:rsid w:val="7A4A9C02"/>
    <w:rsid w:val="7A83DD28"/>
    <w:rsid w:val="7AB248EC"/>
    <w:rsid w:val="7AF4D57A"/>
    <w:rsid w:val="7BA60E13"/>
    <w:rsid w:val="7BEC7060"/>
    <w:rsid w:val="7C3C07AC"/>
    <w:rsid w:val="7C4DDD1B"/>
    <w:rsid w:val="7C5985F2"/>
    <w:rsid w:val="7C8B4D31"/>
    <w:rsid w:val="7DA87F99"/>
    <w:rsid w:val="7E2599C7"/>
    <w:rsid w:val="7F312052"/>
    <w:rsid w:val="7F5263D9"/>
    <w:rsid w:val="7F627C4C"/>
    <w:rsid w:val="7FE1ECEE"/>
    <w:rsid w:val="7FF0D4D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61">
      <v:textbox inset="5.85pt,.7pt,5.85pt,.7pt"/>
    </o:shapedefaults>
    <o:shapelayout v:ext="edit">
      <o:idmap v:ext="edit" data="1"/>
    </o:shapelayout>
  </w:shapeDefaults>
  <w:decimalSymbol w:val=","/>
  <w:listSeparator w:val=";"/>
  <w14:docId w14:val="431DFE3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586C48"/>
    <w:pPr>
      <w:spacing w:after="0" w:line="216" w:lineRule="atLeast"/>
    </w:pPr>
    <w:rPr>
      <w:sz w:val="18"/>
      <w:lang w:val="en-GB"/>
    </w:rPr>
  </w:style>
  <w:style w:type="paragraph" w:styleId="berschrift1">
    <w:name w:val="heading 1"/>
    <w:basedOn w:val="Standard"/>
    <w:next w:val="Heading1separatationline"/>
    <w:link w:val="berschrift1Zchn"/>
    <w:qFormat/>
    <w:rsid w:val="00816F79"/>
    <w:pPr>
      <w:keepNext/>
      <w:keepLines/>
      <w:numPr>
        <w:numId w:val="16"/>
      </w:numPr>
      <w:spacing w:before="240" w:line="240" w:lineRule="atLeast"/>
      <w:outlineLvl w:val="0"/>
    </w:pPr>
    <w:rPr>
      <w:rFonts w:asciiTheme="majorHAnsi" w:eastAsiaTheme="majorEastAsia" w:hAnsiTheme="majorHAnsi" w:cstheme="majorBidi"/>
      <w:b/>
      <w:bCs/>
      <w:caps/>
      <w:color w:val="407EC9"/>
      <w:sz w:val="28"/>
      <w:szCs w:val="24"/>
    </w:rPr>
  </w:style>
  <w:style w:type="paragraph" w:styleId="berschrift2">
    <w:name w:val="heading 2"/>
    <w:basedOn w:val="Standard"/>
    <w:next w:val="Heading2separationline"/>
    <w:link w:val="berschrift2Zchn"/>
    <w:autoRedefine/>
    <w:qFormat/>
    <w:rsid w:val="00C70F83"/>
    <w:pPr>
      <w:keepNext/>
      <w:keepLines/>
      <w:numPr>
        <w:ilvl w:val="1"/>
        <w:numId w:val="16"/>
      </w:numPr>
      <w:ind w:right="709"/>
      <w:outlineLvl w:val="1"/>
    </w:pPr>
    <w:rPr>
      <w:rFonts w:asciiTheme="majorHAnsi" w:eastAsiaTheme="majorEastAsia" w:hAnsiTheme="majorHAnsi" w:cstheme="majorBidi"/>
      <w:b/>
      <w:bCs/>
      <w:caps/>
      <w:color w:val="407EC9"/>
      <w:sz w:val="24"/>
      <w:szCs w:val="24"/>
    </w:rPr>
  </w:style>
  <w:style w:type="paragraph" w:styleId="berschrift3">
    <w:name w:val="heading 3"/>
    <w:basedOn w:val="Standard"/>
    <w:next w:val="Textkrper"/>
    <w:link w:val="berschrift3Zchn"/>
    <w:qFormat/>
    <w:rsid w:val="00816F79"/>
    <w:pPr>
      <w:keepNext/>
      <w:keepLines/>
      <w:numPr>
        <w:ilvl w:val="2"/>
        <w:numId w:val="16"/>
      </w:numPr>
      <w:spacing w:before="120" w:after="120"/>
      <w:ind w:right="851"/>
      <w:outlineLvl w:val="2"/>
    </w:pPr>
    <w:rPr>
      <w:rFonts w:asciiTheme="majorHAnsi" w:eastAsiaTheme="majorEastAsia" w:hAnsiTheme="majorHAnsi" w:cstheme="majorBidi"/>
      <w:b/>
      <w:bCs/>
      <w:smallCaps/>
      <w:color w:val="407EC9"/>
      <w:sz w:val="22"/>
    </w:rPr>
  </w:style>
  <w:style w:type="paragraph" w:styleId="berschrift4">
    <w:name w:val="heading 4"/>
    <w:basedOn w:val="Standard"/>
    <w:next w:val="Textkrper"/>
    <w:link w:val="berschrift4Zchn"/>
    <w:qFormat/>
    <w:rsid w:val="00816F79"/>
    <w:pPr>
      <w:keepNext/>
      <w:keepLines/>
      <w:numPr>
        <w:ilvl w:val="3"/>
        <w:numId w:val="16"/>
      </w:numPr>
      <w:spacing w:before="120" w:after="120"/>
      <w:ind w:right="992"/>
      <w:outlineLvl w:val="3"/>
    </w:pPr>
    <w:rPr>
      <w:rFonts w:asciiTheme="majorHAnsi" w:eastAsiaTheme="majorEastAsia" w:hAnsiTheme="majorHAnsi" w:cstheme="majorBidi"/>
      <w:b/>
      <w:bCs/>
      <w:iCs/>
      <w:color w:val="407EC9"/>
      <w:sz w:val="22"/>
    </w:rPr>
  </w:style>
  <w:style w:type="paragraph" w:styleId="berschrift5">
    <w:name w:val="heading 5"/>
    <w:basedOn w:val="Standard"/>
    <w:next w:val="Standard"/>
    <w:link w:val="berschrift5Zchn"/>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berschrift6">
    <w:name w:val="heading 6"/>
    <w:basedOn w:val="Standard"/>
    <w:next w:val="Standard"/>
    <w:link w:val="berschrift6Zchn"/>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berschrift7">
    <w:name w:val="heading 7"/>
    <w:basedOn w:val="Standard"/>
    <w:next w:val="Standard"/>
    <w:link w:val="berschrift7Zchn"/>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link w:val="KopfzeileZchn"/>
    <w:rsid w:val="00380350"/>
    <w:pPr>
      <w:spacing w:after="0" w:line="240" w:lineRule="exact"/>
    </w:pPr>
    <w:rPr>
      <w:sz w:val="20"/>
      <w:lang w:val="en-GB"/>
    </w:rPr>
  </w:style>
  <w:style w:type="character" w:customStyle="1" w:styleId="KopfzeileZchn">
    <w:name w:val="Kopfzeile Zchn"/>
    <w:basedOn w:val="Absatz-Standardschriftart"/>
    <w:link w:val="Kopfzeile"/>
    <w:rsid w:val="00380350"/>
    <w:rPr>
      <w:sz w:val="20"/>
      <w:lang w:val="en-GB"/>
    </w:rPr>
  </w:style>
  <w:style w:type="paragraph" w:styleId="Fuzeile">
    <w:name w:val="footer"/>
    <w:link w:val="FuzeileZchn"/>
    <w:uiPriority w:val="99"/>
    <w:rsid w:val="00CF49CC"/>
    <w:pPr>
      <w:spacing w:after="0" w:line="240" w:lineRule="exact"/>
    </w:pPr>
    <w:rPr>
      <w:sz w:val="20"/>
      <w:lang w:val="en-GB"/>
    </w:rPr>
  </w:style>
  <w:style w:type="character" w:customStyle="1" w:styleId="FuzeileZchn">
    <w:name w:val="Fußzeile Zchn"/>
    <w:basedOn w:val="Absatz-Standardschriftart"/>
    <w:link w:val="Fuzeile"/>
    <w:uiPriority w:val="99"/>
    <w:rsid w:val="00CF49CC"/>
    <w:rPr>
      <w:sz w:val="20"/>
      <w:lang w:val="en-GB"/>
    </w:rPr>
  </w:style>
  <w:style w:type="paragraph" w:styleId="Sprechblasentext">
    <w:name w:val="Balloon Text"/>
    <w:basedOn w:val="Standard"/>
    <w:link w:val="SprechblasentextZchn"/>
    <w:rsid w:val="00EB6F3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EB6F3C"/>
    <w:rPr>
      <w:rFonts w:ascii="Tahoma" w:hAnsi="Tahoma" w:cs="Tahoma"/>
      <w:sz w:val="16"/>
      <w:szCs w:val="16"/>
      <w:lang w:val="en-US"/>
    </w:rPr>
  </w:style>
  <w:style w:type="table" w:styleId="Tabellenraster">
    <w:name w:val="Table Grid"/>
    <w:basedOn w:val="NormaleTabelle"/>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Standard"/>
    <w:rsid w:val="00380350"/>
    <w:pPr>
      <w:spacing w:line="500" w:lineRule="exact"/>
      <w:ind w:left="907" w:right="907"/>
    </w:pPr>
    <w:rPr>
      <w:b/>
      <w:caps/>
      <w:color w:val="FFFFFF" w:themeColor="background1"/>
      <w:sz w:val="50"/>
      <w:szCs w:val="50"/>
    </w:rPr>
  </w:style>
  <w:style w:type="character" w:customStyle="1" w:styleId="berschrift1Zchn">
    <w:name w:val="Überschrift 1 Zchn"/>
    <w:basedOn w:val="Absatz-Standardschriftart"/>
    <w:link w:val="berschrift1"/>
    <w:rsid w:val="006E10BF"/>
    <w:rPr>
      <w:rFonts w:asciiTheme="majorHAnsi" w:eastAsiaTheme="majorEastAsia" w:hAnsiTheme="majorHAnsi" w:cstheme="majorBidi"/>
      <w:b/>
      <w:bCs/>
      <w:caps/>
      <w:color w:val="407EC9"/>
      <w:sz w:val="28"/>
      <w:szCs w:val="24"/>
      <w:lang w:val="en-GB"/>
    </w:rPr>
  </w:style>
  <w:style w:type="character" w:customStyle="1" w:styleId="berschrift2Zchn">
    <w:name w:val="Überschrift 2 Zchn"/>
    <w:basedOn w:val="Absatz-Standardschriftart"/>
    <w:link w:val="berschrift2"/>
    <w:rsid w:val="00C70F83"/>
    <w:rPr>
      <w:rFonts w:asciiTheme="majorHAnsi" w:eastAsiaTheme="majorEastAsia" w:hAnsiTheme="majorHAnsi" w:cstheme="majorBidi"/>
      <w:b/>
      <w:bCs/>
      <w:caps/>
      <w:color w:val="407EC9"/>
      <w:sz w:val="24"/>
      <w:szCs w:val="24"/>
      <w:lang w:val="en-GB"/>
    </w:rPr>
  </w:style>
  <w:style w:type="character" w:customStyle="1" w:styleId="berschrift3Zchn">
    <w:name w:val="Überschrift 3 Zchn"/>
    <w:basedOn w:val="Absatz-Standardschriftart"/>
    <w:link w:val="berschrift3"/>
    <w:rsid w:val="006E10BF"/>
    <w:rPr>
      <w:rFonts w:asciiTheme="majorHAnsi" w:eastAsiaTheme="majorEastAsia" w:hAnsiTheme="majorHAnsi" w:cstheme="majorBidi"/>
      <w:b/>
      <w:bCs/>
      <w:smallCaps/>
      <w:color w:val="407EC9"/>
      <w:lang w:val="en-GB"/>
    </w:rPr>
  </w:style>
  <w:style w:type="paragraph" w:styleId="Liste">
    <w:name w:val="List"/>
    <w:basedOn w:val="Standard"/>
    <w:uiPriority w:val="99"/>
    <w:unhideWhenUsed/>
    <w:rsid w:val="00CC6246"/>
    <w:pPr>
      <w:ind w:left="360" w:hanging="360"/>
      <w:contextualSpacing/>
    </w:pPr>
    <w:rPr>
      <w:sz w:val="22"/>
    </w:rPr>
  </w:style>
  <w:style w:type="character" w:customStyle="1" w:styleId="berschrift4Zchn">
    <w:name w:val="Überschrift 4 Zchn"/>
    <w:basedOn w:val="Absatz-Standardschriftart"/>
    <w:link w:val="berschrift4"/>
    <w:rsid w:val="006E10BF"/>
    <w:rPr>
      <w:rFonts w:asciiTheme="majorHAnsi" w:eastAsiaTheme="majorEastAsia" w:hAnsiTheme="majorHAnsi" w:cstheme="majorBidi"/>
      <w:b/>
      <w:bCs/>
      <w:iCs/>
      <w:color w:val="407EC9"/>
      <w:lang w:val="en-GB"/>
    </w:rPr>
  </w:style>
  <w:style w:type="character" w:customStyle="1" w:styleId="berschrift5Zchn">
    <w:name w:val="Überschrift 5 Zchn"/>
    <w:basedOn w:val="Absatz-Standardschriftart"/>
    <w:link w:val="berschrift5"/>
    <w:rsid w:val="00CF49CC"/>
    <w:rPr>
      <w:rFonts w:asciiTheme="majorHAnsi" w:eastAsiaTheme="majorEastAsia" w:hAnsiTheme="majorHAnsi" w:cstheme="majorBidi"/>
      <w:color w:val="002A45" w:themeColor="accent1" w:themeShade="7F"/>
      <w:sz w:val="18"/>
      <w:lang w:val="en-GB"/>
    </w:rPr>
  </w:style>
  <w:style w:type="character" w:customStyle="1" w:styleId="berschrift6Zchn">
    <w:name w:val="Überschrift 6 Zchn"/>
    <w:basedOn w:val="Absatz-Standardschriftart"/>
    <w:link w:val="berschrift6"/>
    <w:rsid w:val="00CF49CC"/>
    <w:rPr>
      <w:rFonts w:asciiTheme="majorHAnsi" w:eastAsiaTheme="majorEastAsia" w:hAnsiTheme="majorHAnsi" w:cstheme="majorBidi"/>
      <w:i/>
      <w:iCs/>
      <w:color w:val="002A45" w:themeColor="accent1" w:themeShade="7F"/>
      <w:sz w:val="18"/>
      <w:lang w:val="en-GB"/>
    </w:rPr>
  </w:style>
  <w:style w:type="character" w:customStyle="1" w:styleId="berschrift7Zchn">
    <w:name w:val="Überschrift 7 Zchn"/>
    <w:basedOn w:val="Absatz-Standardschriftart"/>
    <w:link w:val="berschrift7"/>
    <w:rsid w:val="00CF49CC"/>
    <w:rPr>
      <w:rFonts w:asciiTheme="majorHAnsi" w:eastAsiaTheme="majorEastAsia" w:hAnsiTheme="majorHAnsi" w:cstheme="majorBidi"/>
      <w:i/>
      <w:iCs/>
      <w:color w:val="404040" w:themeColor="text1" w:themeTint="BF"/>
      <w:sz w:val="18"/>
      <w:lang w:val="en-GB"/>
    </w:rPr>
  </w:style>
  <w:style w:type="character" w:customStyle="1" w:styleId="berschrift8Zchn">
    <w:name w:val="Überschrift 8 Zchn"/>
    <w:basedOn w:val="Absatz-Standardschriftart"/>
    <w:link w:val="berschrift8"/>
    <w:rsid w:val="00CF49CC"/>
    <w:rPr>
      <w:rFonts w:asciiTheme="majorHAnsi" w:eastAsiaTheme="majorEastAsia" w:hAnsiTheme="majorHAnsi" w:cstheme="majorBidi"/>
      <w:color w:val="404040" w:themeColor="text1" w:themeTint="BF"/>
      <w:sz w:val="20"/>
      <w:szCs w:val="20"/>
      <w:lang w:val="en-GB"/>
    </w:rPr>
  </w:style>
  <w:style w:type="character" w:customStyle="1" w:styleId="berschrift9Zchn">
    <w:name w:val="Überschrift 9 Zchn"/>
    <w:basedOn w:val="Absatz-Standardschriftart"/>
    <w:link w:val="berschrift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Standard"/>
    <w:qFormat/>
    <w:rsid w:val="006E10BF"/>
    <w:pPr>
      <w:numPr>
        <w:numId w:val="2"/>
      </w:numPr>
      <w:spacing w:after="120"/>
    </w:pPr>
    <w:rPr>
      <w:color w:val="000000" w:themeColor="text1"/>
      <w:sz w:val="22"/>
    </w:rPr>
  </w:style>
  <w:style w:type="paragraph" w:customStyle="1" w:styleId="Bullet2">
    <w:name w:val="Bullet 2"/>
    <w:basedOn w:val="Standard"/>
    <w:link w:val="Bullet2Char"/>
    <w:qFormat/>
    <w:rsid w:val="006E10BF"/>
    <w:pPr>
      <w:numPr>
        <w:numId w:val="3"/>
      </w:numPr>
      <w:spacing w:after="120"/>
    </w:pPr>
    <w:rPr>
      <w:color w:val="000000" w:themeColor="text1"/>
      <w:sz w:val="22"/>
    </w:rPr>
  </w:style>
  <w:style w:type="paragraph" w:customStyle="1" w:styleId="Heading1separatationline">
    <w:name w:val="Heading 1 separatation line"/>
    <w:basedOn w:val="Standard"/>
    <w:next w:val="Textkrper"/>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Standard"/>
    <w:next w:val="Textkrper"/>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Standard"/>
    <w:rsid w:val="00441393"/>
    <w:pPr>
      <w:spacing w:line="180" w:lineRule="exact"/>
      <w:jc w:val="right"/>
    </w:pPr>
    <w:rPr>
      <w:color w:val="00558C" w:themeColor="accent1"/>
    </w:rPr>
  </w:style>
  <w:style w:type="paragraph" w:customStyle="1" w:styleId="Editionnumber">
    <w:name w:val="Edition number"/>
    <w:basedOn w:val="Standard"/>
    <w:rsid w:val="004E0BBB"/>
    <w:rPr>
      <w:b/>
      <w:color w:val="00558C" w:themeColor="accent1"/>
      <w:sz w:val="50"/>
      <w:szCs w:val="50"/>
    </w:rPr>
  </w:style>
  <w:style w:type="paragraph" w:customStyle="1" w:styleId="Editionnumber-footer">
    <w:name w:val="Edition number - footer"/>
    <w:basedOn w:val="Fuzeile"/>
    <w:next w:val="KeinLeerraum"/>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Kopfzeile"/>
    <w:rsid w:val="00441393"/>
    <w:pPr>
      <w:pBdr>
        <w:bottom w:val="single" w:sz="8" w:space="12" w:color="00558C" w:themeColor="accent1"/>
      </w:pBdr>
      <w:spacing w:before="100" w:line="560" w:lineRule="exact"/>
    </w:pPr>
    <w:rPr>
      <w:b/>
      <w:caps/>
      <w:color w:val="009FE3" w:themeColor="accent2"/>
      <w:sz w:val="56"/>
      <w:szCs w:val="56"/>
    </w:rPr>
  </w:style>
  <w:style w:type="paragraph" w:styleId="Verzeichnis1">
    <w:name w:val="toc 1"/>
    <w:basedOn w:val="Standard"/>
    <w:next w:val="Standard"/>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Verzeichnis2">
    <w:name w:val="toc 2"/>
    <w:basedOn w:val="Standard"/>
    <w:next w:val="Standard"/>
    <w:autoRedefine/>
    <w:uiPriority w:val="39"/>
    <w:rsid w:val="00F362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Absatz-Standardschriftart"/>
    <w:uiPriority w:val="99"/>
    <w:unhideWhenUsed/>
    <w:rsid w:val="00201337"/>
    <w:rPr>
      <w:color w:val="00558C" w:themeColor="accent1"/>
      <w:u w:val="single"/>
    </w:rPr>
  </w:style>
  <w:style w:type="paragraph" w:styleId="Listennummer3">
    <w:name w:val="List Number 3"/>
    <w:basedOn w:val="Standard"/>
    <w:uiPriority w:val="99"/>
    <w:unhideWhenUsed/>
    <w:rsid w:val="00F90461"/>
    <w:pPr>
      <w:contextualSpacing/>
    </w:pPr>
  </w:style>
  <w:style w:type="paragraph" w:styleId="Abbildungsverzeichnis">
    <w:name w:val="table of figures"/>
    <w:basedOn w:val="Standard"/>
    <w:next w:val="Standard"/>
    <w:uiPriority w:val="99"/>
    <w:rsid w:val="007D1805"/>
    <w:pPr>
      <w:tabs>
        <w:tab w:val="right" w:leader="dot" w:pos="9781"/>
      </w:tabs>
      <w:spacing w:after="60"/>
      <w:ind w:left="1276" w:right="424" w:hanging="1276"/>
    </w:pPr>
    <w:rPr>
      <w:i/>
      <w:sz w:val="22"/>
    </w:rPr>
  </w:style>
  <w:style w:type="paragraph" w:customStyle="1" w:styleId="Tabletext">
    <w:name w:val="Table text"/>
    <w:basedOn w:val="Standard"/>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ittlereSchattierung1">
    <w:name w:val="Medium Shading 1"/>
    <w:basedOn w:val="NormaleTabelle"/>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eschriftung">
    <w:name w:val="caption"/>
    <w:basedOn w:val="Standard"/>
    <w:next w:val="Standard"/>
    <w:uiPriority w:val="35"/>
    <w:rsid w:val="008C33B5"/>
    <w:rPr>
      <w:b/>
      <w:bCs/>
      <w:i/>
      <w:color w:val="575756"/>
      <w:sz w:val="22"/>
      <w:u w:val="single"/>
    </w:rPr>
  </w:style>
  <w:style w:type="paragraph" w:styleId="Verzeichnis3">
    <w:name w:val="toc 3"/>
    <w:basedOn w:val="Standard"/>
    <w:next w:val="Standard"/>
    <w:uiPriority w:val="39"/>
    <w:unhideWhenUsed/>
    <w:rsid w:val="00F259E2"/>
    <w:pPr>
      <w:spacing w:after="60"/>
      <w:ind w:left="1134" w:hanging="709"/>
    </w:pPr>
  </w:style>
  <w:style w:type="paragraph" w:customStyle="1" w:styleId="Listatext">
    <w:name w:val="List a text"/>
    <w:basedOn w:val="Standard"/>
    <w:qFormat/>
    <w:rsid w:val="0053692E"/>
    <w:pPr>
      <w:spacing w:after="120"/>
      <w:ind w:left="1134"/>
    </w:pPr>
    <w:rPr>
      <w:sz w:val="22"/>
    </w:rPr>
  </w:style>
  <w:style w:type="character" w:customStyle="1" w:styleId="Bullet2Char">
    <w:name w:val="Bullet 2 Char"/>
    <w:basedOn w:val="Absatz-Standardschriftart"/>
    <w:link w:val="Bullet2"/>
    <w:rsid w:val="006E10BF"/>
    <w:rPr>
      <w:color w:val="000000" w:themeColor="text1"/>
      <w:lang w:val="en-GB"/>
    </w:rPr>
  </w:style>
  <w:style w:type="paragraph" w:customStyle="1" w:styleId="AppendixHead1">
    <w:name w:val="Appendix Head 1"/>
    <w:basedOn w:val="Standard"/>
    <w:next w:val="Heading1separatationline"/>
    <w:rsid w:val="006E10BF"/>
    <w:pPr>
      <w:numPr>
        <w:numId w:val="13"/>
      </w:numPr>
      <w:spacing w:before="120" w:after="120" w:line="240" w:lineRule="auto"/>
    </w:pPr>
    <w:rPr>
      <w:rFonts w:eastAsia="Calibri" w:cs="Arial"/>
      <w:b/>
      <w:caps/>
      <w:color w:val="407EC9"/>
      <w:sz w:val="28"/>
      <w:lang w:eastAsia="en-GB"/>
    </w:rPr>
  </w:style>
  <w:style w:type="paragraph" w:customStyle="1" w:styleId="AppendixHead2">
    <w:name w:val="Appendix Head 2"/>
    <w:basedOn w:val="Standard"/>
    <w:next w:val="Heading2separationline"/>
    <w:rsid w:val="006E10BF"/>
    <w:pPr>
      <w:numPr>
        <w:ilvl w:val="1"/>
        <w:numId w:val="13"/>
      </w:numPr>
      <w:spacing w:before="120" w:after="120" w:line="240" w:lineRule="auto"/>
    </w:pPr>
    <w:rPr>
      <w:rFonts w:eastAsia="Calibri" w:cs="Arial"/>
      <w:b/>
      <w:caps/>
      <w:color w:val="407EC9"/>
      <w:sz w:val="24"/>
      <w:lang w:eastAsia="en-GB"/>
    </w:rPr>
  </w:style>
  <w:style w:type="paragraph" w:customStyle="1" w:styleId="AppendixHead3">
    <w:name w:val="Appendix Head 3"/>
    <w:basedOn w:val="Standard"/>
    <w:next w:val="Textkrper"/>
    <w:rsid w:val="006E10BF"/>
    <w:pPr>
      <w:numPr>
        <w:ilvl w:val="2"/>
        <w:numId w:val="13"/>
      </w:numPr>
      <w:spacing w:before="120" w:after="120" w:line="240" w:lineRule="auto"/>
    </w:pPr>
    <w:rPr>
      <w:rFonts w:eastAsia="Calibri" w:cs="Arial"/>
      <w:b/>
      <w:smallCaps/>
      <w:color w:val="407EC9"/>
      <w:sz w:val="22"/>
      <w:lang w:eastAsia="en-GB"/>
    </w:rPr>
  </w:style>
  <w:style w:type="paragraph" w:customStyle="1" w:styleId="AppendixHead4">
    <w:name w:val="Appendix Head 4"/>
    <w:basedOn w:val="Standard"/>
    <w:next w:val="Textkrper"/>
    <w:rsid w:val="006E10BF"/>
    <w:pPr>
      <w:numPr>
        <w:ilvl w:val="3"/>
        <w:numId w:val="13"/>
      </w:numPr>
      <w:spacing w:before="120" w:after="120" w:line="240" w:lineRule="auto"/>
    </w:pPr>
    <w:rPr>
      <w:rFonts w:eastAsia="Calibri" w:cs="Arial"/>
      <w:b/>
      <w:color w:val="407EC9"/>
      <w:sz w:val="22"/>
      <w:lang w:eastAsia="en-GB"/>
    </w:rPr>
  </w:style>
  <w:style w:type="paragraph" w:customStyle="1" w:styleId="Annex">
    <w:name w:val="Annex"/>
    <w:basedOn w:val="Standard"/>
    <w:next w:val="Textkrper"/>
    <w:link w:val="AnnexChar"/>
    <w:qFormat/>
    <w:rsid w:val="004B37D6"/>
    <w:pPr>
      <w:numPr>
        <w:numId w:val="4"/>
      </w:numPr>
      <w:spacing w:after="360"/>
      <w:jc w:val="both"/>
    </w:pPr>
    <w:rPr>
      <w:b/>
      <w:i/>
      <w:caps/>
      <w:color w:val="407EC9"/>
      <w:sz w:val="28"/>
      <w:u w:val="single"/>
    </w:rPr>
  </w:style>
  <w:style w:type="character" w:customStyle="1" w:styleId="AnnexChar">
    <w:name w:val="Annex Char"/>
    <w:basedOn w:val="Absatz-Standardschriftart"/>
    <w:link w:val="Annex"/>
    <w:rsid w:val="004B37D6"/>
    <w:rPr>
      <w:b/>
      <w:i/>
      <w:caps/>
      <w:color w:val="407EC9"/>
      <w:sz w:val="28"/>
      <w:u w:val="single"/>
      <w:lang w:val="en-GB"/>
    </w:rPr>
  </w:style>
  <w:style w:type="paragraph" w:customStyle="1" w:styleId="AnnexAHead1">
    <w:name w:val="Annex A Head 1"/>
    <w:basedOn w:val="Standard"/>
    <w:next w:val="Heading1separatationline"/>
    <w:rsid w:val="006E10BF"/>
    <w:pPr>
      <w:numPr>
        <w:numId w:val="12"/>
      </w:numPr>
      <w:spacing w:before="120" w:after="120" w:line="240" w:lineRule="auto"/>
    </w:pPr>
    <w:rPr>
      <w:rFonts w:eastAsia="Calibri" w:cs="Calibri"/>
      <w:b/>
      <w:bCs/>
      <w:caps/>
      <w:color w:val="407EC9"/>
      <w:sz w:val="28"/>
      <w:lang w:eastAsia="en-GB"/>
    </w:rPr>
  </w:style>
  <w:style w:type="paragraph" w:customStyle="1" w:styleId="AnnexAHead2">
    <w:name w:val="Annex A Head 2"/>
    <w:basedOn w:val="Standard"/>
    <w:next w:val="Heading2separationline"/>
    <w:rsid w:val="006E10BF"/>
    <w:pPr>
      <w:numPr>
        <w:ilvl w:val="1"/>
        <w:numId w:val="12"/>
      </w:numPr>
      <w:spacing w:before="120" w:after="120" w:line="240" w:lineRule="auto"/>
    </w:pPr>
    <w:rPr>
      <w:rFonts w:eastAsia="Calibri" w:cs="Calibri"/>
      <w:b/>
      <w:caps/>
      <w:color w:val="407EC9"/>
      <w:sz w:val="24"/>
      <w:lang w:eastAsia="en-GB"/>
    </w:rPr>
  </w:style>
  <w:style w:type="paragraph" w:styleId="Textkrper">
    <w:name w:val="Body Text"/>
    <w:basedOn w:val="Standard"/>
    <w:link w:val="TextkrperZchn"/>
    <w:unhideWhenUsed/>
    <w:qFormat/>
    <w:rsid w:val="00380350"/>
    <w:pPr>
      <w:spacing w:after="120"/>
    </w:pPr>
    <w:rPr>
      <w:sz w:val="22"/>
    </w:rPr>
  </w:style>
  <w:style w:type="character" w:customStyle="1" w:styleId="TextkrperZchn">
    <w:name w:val="Textkörper Zchn"/>
    <w:basedOn w:val="Absatz-Standardschriftart"/>
    <w:link w:val="Textkrper"/>
    <w:rsid w:val="00380350"/>
    <w:rPr>
      <w:lang w:val="en-GB"/>
    </w:rPr>
  </w:style>
  <w:style w:type="paragraph" w:customStyle="1" w:styleId="AnnexAHead3">
    <w:name w:val="Annex A Head 3"/>
    <w:basedOn w:val="Standard"/>
    <w:next w:val="Textkrper"/>
    <w:rsid w:val="006E10BF"/>
    <w:pPr>
      <w:numPr>
        <w:ilvl w:val="2"/>
        <w:numId w:val="12"/>
      </w:numPr>
      <w:spacing w:before="120" w:after="120" w:line="240" w:lineRule="auto"/>
    </w:pPr>
    <w:rPr>
      <w:rFonts w:eastAsia="Calibri" w:cs="Calibri"/>
      <w:b/>
      <w:smallCaps/>
      <w:color w:val="407EC9"/>
      <w:sz w:val="22"/>
      <w:lang w:eastAsia="en-GB"/>
    </w:rPr>
  </w:style>
  <w:style w:type="paragraph" w:customStyle="1" w:styleId="AnnexAHead4">
    <w:name w:val="Annex A Head 4"/>
    <w:basedOn w:val="Standard"/>
    <w:next w:val="Textkrper"/>
    <w:rsid w:val="006E10BF"/>
    <w:pPr>
      <w:numPr>
        <w:ilvl w:val="3"/>
        <w:numId w:val="12"/>
      </w:numPr>
      <w:spacing w:before="120" w:after="120" w:line="240" w:lineRule="auto"/>
    </w:pPr>
    <w:rPr>
      <w:rFonts w:eastAsia="Calibri" w:cs="Calibri"/>
      <w:b/>
      <w:color w:val="407EC9"/>
      <w:sz w:val="22"/>
      <w:lang w:eastAsia="en-GB"/>
    </w:rPr>
  </w:style>
  <w:style w:type="character" w:styleId="Kommentarzeichen">
    <w:name w:val="annotation reference"/>
    <w:basedOn w:val="Absatz-Standardschriftart"/>
    <w:unhideWhenUsed/>
    <w:rsid w:val="00380350"/>
    <w:rPr>
      <w:noProof w:val="0"/>
      <w:sz w:val="18"/>
      <w:szCs w:val="18"/>
      <w:lang w:val="en-GB"/>
    </w:rPr>
  </w:style>
  <w:style w:type="paragraph" w:styleId="Kommentartext">
    <w:name w:val="annotation text"/>
    <w:basedOn w:val="Standard"/>
    <w:link w:val="KommentartextZchn"/>
    <w:unhideWhenUsed/>
    <w:rsid w:val="00380350"/>
    <w:pPr>
      <w:spacing w:line="240" w:lineRule="auto"/>
    </w:pPr>
    <w:rPr>
      <w:sz w:val="24"/>
      <w:szCs w:val="24"/>
    </w:rPr>
  </w:style>
  <w:style w:type="character" w:customStyle="1" w:styleId="KommentartextZchn">
    <w:name w:val="Kommentartext Zchn"/>
    <w:basedOn w:val="Absatz-Standardschriftart"/>
    <w:link w:val="Kommentartext"/>
    <w:rsid w:val="00380350"/>
    <w:rPr>
      <w:sz w:val="24"/>
      <w:szCs w:val="24"/>
      <w:lang w:val="en-GB"/>
    </w:rPr>
  </w:style>
  <w:style w:type="paragraph" w:styleId="Kommentarthema">
    <w:name w:val="annotation subject"/>
    <w:basedOn w:val="Kommentartext"/>
    <w:next w:val="Kommentartext"/>
    <w:link w:val="KommentarthemaZchn"/>
    <w:unhideWhenUsed/>
    <w:rsid w:val="00B70BD4"/>
    <w:rPr>
      <w:b/>
      <w:bCs/>
      <w:sz w:val="20"/>
      <w:szCs w:val="20"/>
    </w:rPr>
  </w:style>
  <w:style w:type="character" w:customStyle="1" w:styleId="KommentarthemaZchn">
    <w:name w:val="Kommentarthema Zchn"/>
    <w:basedOn w:val="KommentartextZchn"/>
    <w:link w:val="Kommentarthema"/>
    <w:rsid w:val="00B70BD4"/>
    <w:rPr>
      <w:b/>
      <w:bCs/>
      <w:sz w:val="20"/>
      <w:szCs w:val="20"/>
      <w:lang w:val="en-US"/>
    </w:rPr>
  </w:style>
  <w:style w:type="paragraph" w:styleId="Textkrper-Einzug3">
    <w:name w:val="Body Text Indent 3"/>
    <w:basedOn w:val="Standard"/>
    <w:link w:val="Textkrper-Einzug3Zchn"/>
    <w:semiHidden/>
    <w:unhideWhenUsed/>
    <w:rsid w:val="00CF49CC"/>
    <w:pPr>
      <w:spacing w:after="120"/>
      <w:ind w:left="360"/>
    </w:pPr>
    <w:rPr>
      <w:sz w:val="16"/>
      <w:szCs w:val="16"/>
    </w:rPr>
  </w:style>
  <w:style w:type="character" w:customStyle="1" w:styleId="Textkrper-Einzug3Zchn">
    <w:name w:val="Textkörper-Einzug 3 Zchn"/>
    <w:basedOn w:val="Absatz-Standardschriftart"/>
    <w:link w:val="Textkrper-Einzug3"/>
    <w:semiHidden/>
    <w:rsid w:val="00CF49CC"/>
    <w:rPr>
      <w:sz w:val="16"/>
      <w:szCs w:val="16"/>
      <w:lang w:val="en-GB"/>
    </w:rPr>
  </w:style>
  <w:style w:type="paragraph" w:customStyle="1" w:styleId="InsetList">
    <w:name w:val="Inset List"/>
    <w:basedOn w:val="Standard"/>
    <w:rsid w:val="006E10BF"/>
    <w:pPr>
      <w:numPr>
        <w:numId w:val="10"/>
      </w:numPr>
      <w:spacing w:after="120"/>
      <w:jc w:val="both"/>
    </w:pPr>
    <w:rPr>
      <w:sz w:val="22"/>
    </w:rPr>
  </w:style>
  <w:style w:type="paragraph" w:customStyle="1" w:styleId="ListofFigures">
    <w:name w:val="List of Figures"/>
    <w:basedOn w:val="Standard"/>
    <w:next w:val="Standard"/>
    <w:rsid w:val="00CF49CC"/>
    <w:pPr>
      <w:spacing w:after="240" w:line="480" w:lineRule="atLeast"/>
    </w:pPr>
    <w:rPr>
      <w:b/>
      <w:color w:val="009FE3" w:themeColor="accent2"/>
      <w:sz w:val="40"/>
      <w:szCs w:val="40"/>
    </w:rPr>
  </w:style>
  <w:style w:type="paragraph" w:customStyle="1" w:styleId="Reference">
    <w:name w:val="Reference"/>
    <w:basedOn w:val="Standard"/>
    <w:qFormat/>
    <w:rsid w:val="006E10BF"/>
    <w:pPr>
      <w:numPr>
        <w:numId w:val="18"/>
      </w:numPr>
      <w:spacing w:after="120" w:line="240" w:lineRule="auto"/>
    </w:pPr>
    <w:rPr>
      <w:rFonts w:eastAsia="Times New Roman" w:cs="Times New Roman"/>
      <w:sz w:val="22"/>
      <w:szCs w:val="20"/>
    </w:rPr>
  </w:style>
  <w:style w:type="paragraph" w:customStyle="1" w:styleId="Tablecaption">
    <w:name w:val="Table caption"/>
    <w:basedOn w:val="Beschriftung"/>
    <w:next w:val="Standard"/>
    <w:qFormat/>
    <w:rsid w:val="006E10BF"/>
    <w:pPr>
      <w:numPr>
        <w:numId w:val="7"/>
      </w:numPr>
      <w:tabs>
        <w:tab w:val="left" w:pos="851"/>
      </w:tabs>
      <w:spacing w:after="240"/>
      <w:ind w:left="851" w:hanging="851"/>
    </w:pPr>
  </w:style>
  <w:style w:type="paragraph" w:styleId="Listennummer">
    <w:name w:val="List Number"/>
    <w:basedOn w:val="Standard"/>
    <w:semiHidden/>
    <w:rsid w:val="006E10BF"/>
    <w:pPr>
      <w:numPr>
        <w:numId w:val="15"/>
      </w:numPr>
      <w:contextualSpacing/>
    </w:pPr>
  </w:style>
  <w:style w:type="paragraph" w:styleId="Verzeichnis4">
    <w:name w:val="toc 4"/>
    <w:basedOn w:val="Standard"/>
    <w:next w:val="Standard"/>
    <w:autoRedefine/>
    <w:uiPriority w:val="39"/>
    <w:unhideWhenUsed/>
    <w:rsid w:val="003621C3"/>
    <w:pPr>
      <w:tabs>
        <w:tab w:val="right" w:leader="dot" w:pos="10195"/>
      </w:tabs>
      <w:ind w:left="1134" w:right="425" w:hanging="1134"/>
    </w:pPr>
    <w:rPr>
      <w:b/>
      <w:color w:val="00558C"/>
      <w:sz w:val="22"/>
    </w:rPr>
  </w:style>
  <w:style w:type="paragraph" w:styleId="Funotentext">
    <w:name w:val="footnote text"/>
    <w:basedOn w:val="Standard"/>
    <w:link w:val="FunotentextZchn"/>
    <w:uiPriority w:val="99"/>
    <w:unhideWhenUsed/>
    <w:rsid w:val="00332A7B"/>
    <w:pPr>
      <w:tabs>
        <w:tab w:val="left" w:pos="425"/>
      </w:tabs>
      <w:spacing w:line="240" w:lineRule="auto"/>
      <w:ind w:left="425" w:hanging="425"/>
    </w:pPr>
    <w:rPr>
      <w:szCs w:val="24"/>
      <w:vertAlign w:val="superscript"/>
    </w:rPr>
  </w:style>
  <w:style w:type="character" w:customStyle="1" w:styleId="FunotentextZchn">
    <w:name w:val="Fußnotentext Zchn"/>
    <w:basedOn w:val="Absatz-Standardschriftart"/>
    <w:link w:val="Funotentext"/>
    <w:uiPriority w:val="99"/>
    <w:rsid w:val="00332A7B"/>
    <w:rPr>
      <w:sz w:val="18"/>
      <w:szCs w:val="24"/>
      <w:vertAlign w:val="superscript"/>
      <w:lang w:val="en-GB"/>
    </w:rPr>
  </w:style>
  <w:style w:type="character" w:styleId="Funotenzeichen">
    <w:name w:val="footnote reference"/>
    <w:uiPriority w:val="99"/>
    <w:rsid w:val="00CF49CC"/>
    <w:rPr>
      <w:vertAlign w:val="superscript"/>
    </w:rPr>
  </w:style>
  <w:style w:type="character" w:styleId="Seitenzahl">
    <w:name w:val="page number"/>
    <w:rsid w:val="006C48F9"/>
    <w:rPr>
      <w:rFonts w:asciiTheme="minorHAnsi" w:hAnsiTheme="minorHAnsi"/>
      <w:sz w:val="15"/>
    </w:rPr>
  </w:style>
  <w:style w:type="paragraph" w:customStyle="1" w:styleId="Footereditionno">
    <w:name w:val="Footer edition no."/>
    <w:basedOn w:val="Standard"/>
    <w:rsid w:val="00F74309"/>
    <w:pPr>
      <w:tabs>
        <w:tab w:val="right" w:pos="10206"/>
      </w:tabs>
    </w:pPr>
    <w:rPr>
      <w:b/>
      <w:color w:val="00558C"/>
      <w:sz w:val="15"/>
    </w:rPr>
  </w:style>
  <w:style w:type="paragraph" w:customStyle="1" w:styleId="Lista">
    <w:name w:val="List a"/>
    <w:basedOn w:val="Standard"/>
    <w:qFormat/>
    <w:rsid w:val="006E10BF"/>
    <w:pPr>
      <w:numPr>
        <w:ilvl w:val="1"/>
        <w:numId w:val="20"/>
      </w:numPr>
      <w:spacing w:after="120" w:line="240" w:lineRule="auto"/>
      <w:jc w:val="both"/>
    </w:pPr>
    <w:rPr>
      <w:rFonts w:eastAsia="Times New Roman" w:cs="Times New Roman"/>
      <w:sz w:val="22"/>
      <w:szCs w:val="20"/>
      <w:lang w:eastAsia="en-GB"/>
    </w:rPr>
  </w:style>
  <w:style w:type="numbering" w:styleId="ArtikelAbschnitt">
    <w:name w:val="Outline List 3"/>
    <w:basedOn w:val="KeineListe"/>
    <w:rsid w:val="006E10BF"/>
    <w:pPr>
      <w:numPr>
        <w:numId w:val="8"/>
      </w:numPr>
    </w:pPr>
  </w:style>
  <w:style w:type="paragraph" w:styleId="Verzeichnis5">
    <w:name w:val="toc 5"/>
    <w:basedOn w:val="Standard"/>
    <w:next w:val="Standard"/>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Verzeichnis6">
    <w:name w:val="toc 6"/>
    <w:basedOn w:val="Standard"/>
    <w:next w:val="Standard"/>
    <w:autoRedefine/>
    <w:rsid w:val="00CF49CC"/>
    <w:pPr>
      <w:spacing w:line="240" w:lineRule="auto"/>
      <w:ind w:left="960"/>
    </w:pPr>
    <w:rPr>
      <w:rFonts w:ascii="Arial" w:eastAsia="Times New Roman" w:hAnsi="Arial" w:cs="Times New Roman"/>
      <w:sz w:val="20"/>
      <w:szCs w:val="20"/>
    </w:rPr>
  </w:style>
  <w:style w:type="paragraph" w:styleId="Verzeichnis7">
    <w:name w:val="toc 7"/>
    <w:basedOn w:val="Standard"/>
    <w:next w:val="Standard"/>
    <w:autoRedefine/>
    <w:rsid w:val="00CF49CC"/>
    <w:pPr>
      <w:spacing w:line="240" w:lineRule="auto"/>
      <w:ind w:left="1200"/>
    </w:pPr>
    <w:rPr>
      <w:rFonts w:ascii="Arial" w:eastAsia="Times New Roman" w:hAnsi="Arial" w:cs="Times New Roman"/>
      <w:sz w:val="20"/>
      <w:szCs w:val="20"/>
    </w:rPr>
  </w:style>
  <w:style w:type="paragraph" w:styleId="Verzeichnis8">
    <w:name w:val="toc 8"/>
    <w:basedOn w:val="Standard"/>
    <w:next w:val="Standard"/>
    <w:autoRedefine/>
    <w:rsid w:val="00CF49CC"/>
    <w:pPr>
      <w:spacing w:line="240" w:lineRule="auto"/>
      <w:ind w:left="1440"/>
    </w:pPr>
    <w:rPr>
      <w:rFonts w:ascii="Arial" w:eastAsia="Times New Roman" w:hAnsi="Arial" w:cs="Times New Roman"/>
      <w:sz w:val="20"/>
      <w:szCs w:val="20"/>
    </w:rPr>
  </w:style>
  <w:style w:type="paragraph" w:styleId="Verzeichnis9">
    <w:name w:val="toc 9"/>
    <w:basedOn w:val="Standard"/>
    <w:next w:val="Standard"/>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Standard"/>
    <w:qFormat/>
    <w:rsid w:val="006E10BF"/>
    <w:pPr>
      <w:numPr>
        <w:ilvl w:val="2"/>
        <w:numId w:val="20"/>
      </w:numPr>
      <w:spacing w:after="120"/>
    </w:pPr>
    <w:rPr>
      <w:sz w:val="20"/>
    </w:rPr>
  </w:style>
  <w:style w:type="paragraph" w:customStyle="1" w:styleId="Listitext">
    <w:name w:val="List i text"/>
    <w:basedOn w:val="Standard"/>
    <w:rsid w:val="0053692E"/>
    <w:pPr>
      <w:ind w:left="2268" w:hanging="567"/>
    </w:pPr>
    <w:rPr>
      <w:sz w:val="20"/>
    </w:rPr>
  </w:style>
  <w:style w:type="paragraph" w:customStyle="1" w:styleId="Bullet1text">
    <w:name w:val="Bullet 1 text"/>
    <w:basedOn w:val="Standard"/>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Standard"/>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Standard"/>
    <w:rsid w:val="006E10BF"/>
    <w:pPr>
      <w:numPr>
        <w:numId w:val="17"/>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Standard"/>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Standard"/>
    <w:qFormat/>
    <w:rsid w:val="006E10BF"/>
    <w:pPr>
      <w:numPr>
        <w:numId w:val="20"/>
      </w:numPr>
      <w:spacing w:after="120" w:line="240" w:lineRule="auto"/>
      <w:jc w:val="both"/>
    </w:pPr>
    <w:rPr>
      <w:rFonts w:eastAsia="Times New Roman" w:cs="Times New Roman"/>
      <w:sz w:val="22"/>
      <w:szCs w:val="20"/>
      <w:lang w:eastAsia="en-GB"/>
    </w:rPr>
  </w:style>
  <w:style w:type="paragraph" w:customStyle="1" w:styleId="List1text">
    <w:name w:val="List 1 text"/>
    <w:basedOn w:val="Standard"/>
    <w:qFormat/>
    <w:rsid w:val="0053692E"/>
    <w:pPr>
      <w:spacing w:after="120" w:line="240" w:lineRule="auto"/>
      <w:ind w:left="567"/>
      <w:jc w:val="both"/>
    </w:pPr>
    <w:rPr>
      <w:rFonts w:eastAsia="Times New Roman" w:cs="Times New Roman"/>
      <w:sz w:val="22"/>
      <w:szCs w:val="20"/>
      <w:lang w:eastAsia="en-GB"/>
    </w:rPr>
  </w:style>
  <w:style w:type="paragraph" w:styleId="Dokumentstruktur">
    <w:name w:val="Document Map"/>
    <w:basedOn w:val="Standard"/>
    <w:link w:val="DokumentstrukturZchn"/>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kumentstrukturZchn">
    <w:name w:val="Dokumentstruktur Zchn"/>
    <w:basedOn w:val="Absatz-Standardschriftart"/>
    <w:link w:val="Dokumentstruktur"/>
    <w:rsid w:val="008972C3"/>
    <w:rPr>
      <w:rFonts w:ascii="Tahoma" w:eastAsia="Times New Roman" w:hAnsi="Tahoma" w:cs="Times New Roman"/>
      <w:sz w:val="20"/>
      <w:szCs w:val="24"/>
      <w:shd w:val="clear" w:color="auto" w:fill="000080"/>
      <w:lang w:val="de-DE" w:eastAsia="de-DE"/>
    </w:rPr>
  </w:style>
  <w:style w:type="character" w:styleId="BesuchterLink">
    <w:name w:val="FollowedHyperlink"/>
    <w:rsid w:val="008972C3"/>
    <w:rPr>
      <w:color w:val="800080"/>
      <w:u w:val="single"/>
    </w:rPr>
  </w:style>
  <w:style w:type="paragraph" w:styleId="StandardWeb">
    <w:name w:val="Normal (Web)"/>
    <w:basedOn w:val="Standard"/>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Abbildungsverzeichnis"/>
    <w:rsid w:val="00257E4A"/>
    <w:pPr>
      <w:tabs>
        <w:tab w:val="left" w:pos="1134"/>
        <w:tab w:val="right" w:pos="9781"/>
      </w:tabs>
    </w:pPr>
  </w:style>
  <w:style w:type="character" w:styleId="Hervorhebung">
    <w:name w:val="Emphasis"/>
    <w:rsid w:val="008972C3"/>
    <w:rPr>
      <w:i/>
      <w:iCs/>
    </w:rPr>
  </w:style>
  <w:style w:type="character" w:styleId="HTMLZitat">
    <w:name w:val="HTML Cite"/>
    <w:rsid w:val="008972C3"/>
    <w:rPr>
      <w:i/>
      <w:iCs/>
    </w:rPr>
  </w:style>
  <w:style w:type="paragraph" w:customStyle="1" w:styleId="equation">
    <w:name w:val="equation"/>
    <w:basedOn w:val="Standard"/>
    <w:next w:val="Textkrper"/>
    <w:rsid w:val="006E10BF"/>
    <w:pPr>
      <w:keepNext/>
      <w:numPr>
        <w:numId w:val="9"/>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NormaleTabelle"/>
    <w:next w:val="Tabellenraster"/>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haltsverzeichnisberschrift">
    <w:name w:val="TOC Heading"/>
    <w:basedOn w:val="berschrift1"/>
    <w:next w:val="Standard"/>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6"/>
      </w:numPr>
    </w:pPr>
    <w:rPr>
      <w:sz w:val="20"/>
    </w:rPr>
  </w:style>
  <w:style w:type="paragraph" w:customStyle="1" w:styleId="Textedesaisie">
    <w:name w:val="Texte de saisie"/>
    <w:basedOn w:val="Standard"/>
    <w:link w:val="TextedesaisieCar"/>
    <w:rsid w:val="00EA4F29"/>
    <w:rPr>
      <w:color w:val="000000" w:themeColor="text1"/>
      <w:sz w:val="22"/>
    </w:rPr>
  </w:style>
  <w:style w:type="character" w:customStyle="1" w:styleId="TextedesaisieCar">
    <w:name w:val="Texte de saisie Car"/>
    <w:basedOn w:val="Absatz-Standardschriftart"/>
    <w:link w:val="Textedesaisie"/>
    <w:rsid w:val="00EA4F29"/>
    <w:rPr>
      <w:color w:val="000000" w:themeColor="text1"/>
      <w:lang w:val="en-GB"/>
    </w:rPr>
  </w:style>
  <w:style w:type="paragraph" w:customStyle="1" w:styleId="AnnexTablecaption">
    <w:name w:val="Annex Table caption"/>
    <w:basedOn w:val="Tablecaption"/>
    <w:next w:val="Standard"/>
    <w:rsid w:val="006E10BF"/>
  </w:style>
  <w:style w:type="paragraph" w:customStyle="1" w:styleId="Figurecaption">
    <w:name w:val="Figure caption"/>
    <w:basedOn w:val="Beschriftung"/>
    <w:next w:val="Standard"/>
    <w:qFormat/>
    <w:rsid w:val="006E10BF"/>
    <w:pPr>
      <w:numPr>
        <w:numId w:val="11"/>
      </w:numPr>
      <w:spacing w:before="240" w:after="240"/>
    </w:pPr>
  </w:style>
  <w:style w:type="paragraph" w:customStyle="1" w:styleId="AnnexBHead1">
    <w:name w:val="Annex B Head 1"/>
    <w:basedOn w:val="AnnexAHead1"/>
    <w:next w:val="Heading1separatationline"/>
    <w:rsid w:val="006E10BF"/>
    <w:pPr>
      <w:numPr>
        <w:numId w:val="14"/>
      </w:numPr>
    </w:pPr>
  </w:style>
  <w:style w:type="paragraph" w:styleId="KeinLeerraum">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4"/>
      </w:numPr>
    </w:pPr>
  </w:style>
  <w:style w:type="paragraph" w:customStyle="1" w:styleId="AnnexBHead3">
    <w:name w:val="Annex B Head 3"/>
    <w:basedOn w:val="AnnexAHead3"/>
    <w:next w:val="Textkrper"/>
    <w:rsid w:val="006E10BF"/>
    <w:pPr>
      <w:numPr>
        <w:numId w:val="5"/>
      </w:numPr>
    </w:pPr>
  </w:style>
  <w:style w:type="paragraph" w:customStyle="1" w:styleId="AnnexBHead4">
    <w:name w:val="Annex B Head 4"/>
    <w:basedOn w:val="AnnexAHead4"/>
    <w:next w:val="Textkrper"/>
    <w:rsid w:val="006E10BF"/>
    <w:pPr>
      <w:numPr>
        <w:numId w:val="5"/>
      </w:numPr>
    </w:pPr>
  </w:style>
  <w:style w:type="paragraph" w:customStyle="1" w:styleId="Tableheading">
    <w:name w:val="Table heading"/>
    <w:basedOn w:val="Standard"/>
    <w:qFormat/>
    <w:rsid w:val="00414698"/>
    <w:pPr>
      <w:spacing w:before="60" w:after="60"/>
      <w:ind w:left="113" w:right="113"/>
    </w:pPr>
    <w:rPr>
      <w:b/>
      <w:color w:val="407EC9"/>
      <w:sz w:val="20"/>
      <w:lang w:val="en-US"/>
    </w:rPr>
  </w:style>
  <w:style w:type="paragraph" w:customStyle="1" w:styleId="Appendix">
    <w:name w:val="Appendix"/>
    <w:basedOn w:val="Annex"/>
    <w:next w:val="Standard"/>
    <w:rsid w:val="006E10BF"/>
    <w:pPr>
      <w:numPr>
        <w:numId w:val="19"/>
      </w:numPr>
      <w:spacing w:before="120" w:after="240" w:line="240" w:lineRule="auto"/>
    </w:pPr>
    <w:rPr>
      <w:rFonts w:eastAsia="Calibri" w:cs="Calibri"/>
      <w:bCs/>
      <w:caps w:val="0"/>
      <w:szCs w:val="28"/>
    </w:rPr>
  </w:style>
  <w:style w:type="paragraph" w:customStyle="1" w:styleId="Footerlandscape">
    <w:name w:val="Footer landscape"/>
    <w:basedOn w:val="Standard"/>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Standard"/>
    <w:next w:val="Standard"/>
    <w:rsid w:val="0026038D"/>
    <w:rPr>
      <w:caps/>
      <w:color w:val="00558C"/>
      <w:sz w:val="50"/>
    </w:rPr>
  </w:style>
  <w:style w:type="paragraph" w:customStyle="1" w:styleId="Documentdate">
    <w:name w:val="Document date"/>
    <w:basedOn w:val="Standard"/>
    <w:rsid w:val="004E0BBB"/>
    <w:rPr>
      <w:b/>
      <w:color w:val="00558C"/>
      <w:sz w:val="28"/>
    </w:rPr>
  </w:style>
  <w:style w:type="paragraph" w:customStyle="1" w:styleId="Footerportrait">
    <w:name w:val="Footer portrait"/>
    <w:basedOn w:val="Standard"/>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tzhaltertext">
    <w:name w:val="Placeholder Text"/>
    <w:basedOn w:val="Absatz-Standardschriftar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Verzeichnis3"/>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Standard"/>
    <w:next w:val="Heading1separatationline"/>
    <w:rsid w:val="00A10EBA"/>
    <w:pPr>
      <w:numPr>
        <w:numId w:val="22"/>
      </w:numPr>
    </w:pPr>
    <w:rPr>
      <w:b/>
      <w:caps/>
      <w:color w:val="407EC9"/>
      <w:sz w:val="28"/>
    </w:rPr>
  </w:style>
  <w:style w:type="paragraph" w:customStyle="1" w:styleId="AnnexCHead2">
    <w:name w:val="Annex C Head 2"/>
    <w:basedOn w:val="Standard"/>
    <w:next w:val="Heading2separationline"/>
    <w:rsid w:val="00A10EBA"/>
    <w:pPr>
      <w:numPr>
        <w:ilvl w:val="1"/>
        <w:numId w:val="22"/>
      </w:numPr>
    </w:pPr>
    <w:rPr>
      <w:b/>
      <w:caps/>
      <w:color w:val="407EC9"/>
      <w:sz w:val="24"/>
    </w:rPr>
  </w:style>
  <w:style w:type="paragraph" w:customStyle="1" w:styleId="AnnexCHead3">
    <w:name w:val="Annex C Head 3"/>
    <w:basedOn w:val="Standard"/>
    <w:rsid w:val="00A10EBA"/>
    <w:pPr>
      <w:numPr>
        <w:ilvl w:val="2"/>
        <w:numId w:val="22"/>
      </w:numPr>
      <w:spacing w:before="120" w:after="120"/>
    </w:pPr>
    <w:rPr>
      <w:b/>
      <w:smallCaps/>
      <w:color w:val="407EC9"/>
      <w:sz w:val="22"/>
    </w:rPr>
  </w:style>
  <w:style w:type="paragraph" w:customStyle="1" w:styleId="AnnexCHead4">
    <w:name w:val="Annex C Head 4"/>
    <w:basedOn w:val="Standard"/>
    <w:next w:val="Textkrper"/>
    <w:rsid w:val="00A10EBA"/>
    <w:pPr>
      <w:numPr>
        <w:ilvl w:val="3"/>
        <w:numId w:val="22"/>
      </w:numPr>
      <w:spacing w:before="120" w:after="120"/>
    </w:pPr>
    <w:rPr>
      <w:b/>
      <w:color w:val="407EC9"/>
      <w:sz w:val="22"/>
      <w:lang w:eastAsia="de-DE"/>
    </w:rPr>
  </w:style>
  <w:style w:type="paragraph" w:customStyle="1" w:styleId="AnnexDHead1">
    <w:name w:val="Annex D Head 1"/>
    <w:basedOn w:val="Standard"/>
    <w:next w:val="Heading1separatationline"/>
    <w:rsid w:val="006E10BF"/>
    <w:pPr>
      <w:numPr>
        <w:numId w:val="21"/>
      </w:numPr>
    </w:pPr>
    <w:rPr>
      <w:b/>
      <w:caps/>
      <w:color w:val="407EC9"/>
      <w:sz w:val="28"/>
      <w:lang w:eastAsia="de-DE"/>
    </w:rPr>
  </w:style>
  <w:style w:type="paragraph" w:customStyle="1" w:styleId="ANNEXDHEAD2">
    <w:name w:val="ANNEX D HEAD 2"/>
    <w:basedOn w:val="Textkrper"/>
    <w:next w:val="Heading2separationline"/>
    <w:rsid w:val="006E10BF"/>
    <w:pPr>
      <w:numPr>
        <w:ilvl w:val="1"/>
        <w:numId w:val="21"/>
      </w:numPr>
      <w:spacing w:before="120"/>
    </w:pPr>
    <w:rPr>
      <w:b/>
      <w:color w:val="407EC9"/>
      <w:sz w:val="24"/>
      <w:lang w:eastAsia="de-DE"/>
    </w:rPr>
  </w:style>
  <w:style w:type="paragraph" w:customStyle="1" w:styleId="AnnexDHead3">
    <w:name w:val="Annex D Head 3"/>
    <w:basedOn w:val="Textkrper"/>
    <w:rsid w:val="006E10BF"/>
    <w:pPr>
      <w:numPr>
        <w:ilvl w:val="2"/>
        <w:numId w:val="21"/>
      </w:numPr>
    </w:pPr>
    <w:rPr>
      <w:b/>
      <w:smallCaps/>
      <w:color w:val="407EC9"/>
      <w:lang w:eastAsia="de-DE"/>
    </w:rPr>
  </w:style>
  <w:style w:type="paragraph" w:customStyle="1" w:styleId="AnnexDHead4">
    <w:name w:val="Annex D Head 4"/>
    <w:basedOn w:val="Standard"/>
    <w:next w:val="Textkrper"/>
    <w:rsid w:val="006E10BF"/>
    <w:pPr>
      <w:numPr>
        <w:ilvl w:val="3"/>
        <w:numId w:val="21"/>
      </w:numPr>
      <w:spacing w:before="120" w:after="120"/>
    </w:pPr>
    <w:rPr>
      <w:color w:val="407EC9"/>
      <w:sz w:val="22"/>
    </w:rPr>
  </w:style>
  <w:style w:type="paragraph" w:customStyle="1" w:styleId="Acronym">
    <w:name w:val="Acronym"/>
    <w:basedOn w:val="Standard"/>
    <w:qFormat/>
    <w:rsid w:val="00CB137B"/>
    <w:pPr>
      <w:spacing w:after="60"/>
      <w:ind w:left="1418" w:hanging="1418"/>
    </w:pPr>
    <w:rPr>
      <w:sz w:val="22"/>
    </w:rPr>
  </w:style>
  <w:style w:type="paragraph" w:customStyle="1" w:styleId="ANNEXEHEAD1">
    <w:name w:val="ANNEX E HEAD 1"/>
    <w:basedOn w:val="Standard"/>
    <w:next w:val="Heading1separatationline"/>
    <w:rsid w:val="009D25B8"/>
    <w:pPr>
      <w:numPr>
        <w:numId w:val="23"/>
      </w:numPr>
    </w:pPr>
    <w:rPr>
      <w:b/>
      <w:color w:val="407EC9"/>
      <w:sz w:val="28"/>
    </w:rPr>
  </w:style>
  <w:style w:type="paragraph" w:customStyle="1" w:styleId="ANNEXEHEAD2">
    <w:name w:val="ANNEX E HEAD 2"/>
    <w:basedOn w:val="Standard"/>
    <w:next w:val="Heading2separationline"/>
    <w:rsid w:val="009D25B8"/>
    <w:pPr>
      <w:numPr>
        <w:ilvl w:val="1"/>
        <w:numId w:val="23"/>
      </w:numPr>
    </w:pPr>
    <w:rPr>
      <w:b/>
      <w:color w:val="407EC9"/>
      <w:sz w:val="24"/>
    </w:rPr>
  </w:style>
  <w:style w:type="paragraph" w:customStyle="1" w:styleId="ANNEXEHEAD3">
    <w:name w:val="ANNEX E HEAD 3"/>
    <w:basedOn w:val="Standard"/>
    <w:next w:val="Textkrper"/>
    <w:rsid w:val="009D25B8"/>
    <w:pPr>
      <w:numPr>
        <w:ilvl w:val="2"/>
        <w:numId w:val="23"/>
      </w:numPr>
    </w:pPr>
    <w:rPr>
      <w:b/>
      <w:color w:val="407EC9"/>
      <w:sz w:val="22"/>
    </w:rPr>
  </w:style>
  <w:style w:type="paragraph" w:customStyle="1" w:styleId="AnnexEHead4">
    <w:name w:val="Annex E Head 4"/>
    <w:basedOn w:val="Standard"/>
    <w:next w:val="Textkrper"/>
    <w:rsid w:val="009D25B8"/>
    <w:pPr>
      <w:numPr>
        <w:ilvl w:val="3"/>
        <w:numId w:val="24"/>
      </w:numPr>
    </w:pPr>
    <w:rPr>
      <w:b/>
      <w:color w:val="407EC9"/>
      <w:sz w:val="22"/>
    </w:rPr>
  </w:style>
  <w:style w:type="paragraph" w:customStyle="1" w:styleId="ANNEXFHEAD1">
    <w:name w:val="ANNEX F HEAD 1"/>
    <w:basedOn w:val="Standard"/>
    <w:next w:val="Heading1separatationline"/>
    <w:rsid w:val="009D25B8"/>
    <w:pPr>
      <w:numPr>
        <w:numId w:val="25"/>
      </w:numPr>
    </w:pPr>
    <w:rPr>
      <w:b/>
      <w:color w:val="407EC9"/>
      <w:sz w:val="28"/>
    </w:rPr>
  </w:style>
  <w:style w:type="paragraph" w:customStyle="1" w:styleId="ANNEXFHEAD2">
    <w:name w:val="ANNEX F HEAD 2"/>
    <w:basedOn w:val="Standard"/>
    <w:next w:val="Heading2separationline"/>
    <w:rsid w:val="009D25B8"/>
    <w:pPr>
      <w:numPr>
        <w:ilvl w:val="1"/>
        <w:numId w:val="25"/>
      </w:numPr>
    </w:pPr>
    <w:rPr>
      <w:b/>
      <w:color w:val="407EC9"/>
      <w:sz w:val="24"/>
    </w:rPr>
  </w:style>
  <w:style w:type="paragraph" w:customStyle="1" w:styleId="ANNEXFHEAD3">
    <w:name w:val="ANNEX F HEAD 3"/>
    <w:basedOn w:val="Standard"/>
    <w:next w:val="Textkrper"/>
    <w:rsid w:val="009D25B8"/>
    <w:pPr>
      <w:numPr>
        <w:ilvl w:val="2"/>
        <w:numId w:val="25"/>
      </w:numPr>
    </w:pPr>
    <w:rPr>
      <w:b/>
      <w:smallCaps/>
      <w:color w:val="407EC9"/>
      <w:sz w:val="22"/>
    </w:rPr>
  </w:style>
  <w:style w:type="paragraph" w:customStyle="1" w:styleId="AnnexFHead4">
    <w:name w:val="Annex F Head 4"/>
    <w:basedOn w:val="Standard"/>
    <w:next w:val="Textkrper"/>
    <w:rsid w:val="009D25B8"/>
    <w:pPr>
      <w:numPr>
        <w:ilvl w:val="3"/>
        <w:numId w:val="25"/>
      </w:numPr>
    </w:pPr>
    <w:rPr>
      <w:b/>
      <w:color w:val="407EC9"/>
      <w:sz w:val="22"/>
    </w:rPr>
  </w:style>
  <w:style w:type="paragraph" w:customStyle="1" w:styleId="ANNEXGHEAD1">
    <w:name w:val="ANNEX G HEAD 1"/>
    <w:basedOn w:val="Standard"/>
    <w:next w:val="Heading1separatationline"/>
    <w:rsid w:val="009D25B8"/>
    <w:pPr>
      <w:numPr>
        <w:numId w:val="26"/>
      </w:numPr>
    </w:pPr>
    <w:rPr>
      <w:b/>
      <w:color w:val="407EC9"/>
      <w:sz w:val="28"/>
    </w:rPr>
  </w:style>
  <w:style w:type="paragraph" w:customStyle="1" w:styleId="ANNEXGHEAD2">
    <w:name w:val="ANNEX G HEAD 2"/>
    <w:basedOn w:val="Standard"/>
    <w:next w:val="Heading2separationline"/>
    <w:rsid w:val="009D25B8"/>
    <w:pPr>
      <w:numPr>
        <w:ilvl w:val="1"/>
        <w:numId w:val="26"/>
      </w:numPr>
    </w:pPr>
    <w:rPr>
      <w:b/>
      <w:color w:val="407EC9"/>
      <w:sz w:val="24"/>
    </w:rPr>
  </w:style>
  <w:style w:type="paragraph" w:customStyle="1" w:styleId="ANNEXGHEAD3">
    <w:name w:val="ANNEX G HEAD 3"/>
    <w:basedOn w:val="Standard"/>
    <w:next w:val="Textkrper"/>
    <w:rsid w:val="009D25B8"/>
    <w:pPr>
      <w:numPr>
        <w:ilvl w:val="2"/>
        <w:numId w:val="26"/>
      </w:numPr>
    </w:pPr>
    <w:rPr>
      <w:b/>
      <w:smallCaps/>
      <w:color w:val="407EC9"/>
      <w:sz w:val="22"/>
    </w:rPr>
  </w:style>
  <w:style w:type="paragraph" w:customStyle="1" w:styleId="AnnexGHead4">
    <w:name w:val="Annex G Head 4"/>
    <w:basedOn w:val="Standard"/>
    <w:next w:val="Textkrper"/>
    <w:rsid w:val="009D25B8"/>
    <w:pPr>
      <w:numPr>
        <w:ilvl w:val="3"/>
        <w:numId w:val="26"/>
      </w:numPr>
    </w:pPr>
    <w:rPr>
      <w:b/>
      <w:color w:val="407EC9"/>
      <w:sz w:val="22"/>
    </w:rPr>
  </w:style>
  <w:style w:type="paragraph" w:customStyle="1" w:styleId="AnnexHHead1">
    <w:name w:val="Annex H Head 1"/>
    <w:basedOn w:val="Standard"/>
    <w:next w:val="Heading1separatationline"/>
    <w:rsid w:val="009D25B8"/>
    <w:pPr>
      <w:numPr>
        <w:numId w:val="27"/>
      </w:numPr>
    </w:pPr>
    <w:rPr>
      <w:b/>
      <w:caps/>
      <w:color w:val="407EC9"/>
      <w:sz w:val="28"/>
    </w:rPr>
  </w:style>
  <w:style w:type="paragraph" w:customStyle="1" w:styleId="AnnexHHead2">
    <w:name w:val="Annex H Head 2"/>
    <w:basedOn w:val="Standard"/>
    <w:next w:val="Heading2separationline"/>
    <w:rsid w:val="009D25B8"/>
    <w:pPr>
      <w:numPr>
        <w:ilvl w:val="1"/>
        <w:numId w:val="27"/>
      </w:numPr>
    </w:pPr>
    <w:rPr>
      <w:b/>
      <w:caps/>
      <w:color w:val="407EC9"/>
      <w:sz w:val="24"/>
    </w:rPr>
  </w:style>
  <w:style w:type="paragraph" w:customStyle="1" w:styleId="AnnexHHead3">
    <w:name w:val="Annex H Head 3"/>
    <w:basedOn w:val="Standard"/>
    <w:rsid w:val="009D25B8"/>
    <w:pPr>
      <w:numPr>
        <w:ilvl w:val="2"/>
        <w:numId w:val="27"/>
      </w:numPr>
    </w:pPr>
    <w:rPr>
      <w:b/>
      <w:color w:val="407EC9"/>
      <w:sz w:val="22"/>
    </w:rPr>
  </w:style>
  <w:style w:type="paragraph" w:customStyle="1" w:styleId="AnnexHHead4">
    <w:name w:val="Annex H Head 4"/>
    <w:basedOn w:val="Standard"/>
    <w:next w:val="Textkrper"/>
    <w:rsid w:val="009D25B8"/>
    <w:pPr>
      <w:numPr>
        <w:ilvl w:val="3"/>
        <w:numId w:val="27"/>
      </w:numPr>
    </w:pPr>
    <w:rPr>
      <w:b/>
      <w:color w:val="407EC9"/>
      <w:sz w:val="22"/>
    </w:rPr>
  </w:style>
  <w:style w:type="paragraph" w:customStyle="1" w:styleId="AnnexIHead1">
    <w:name w:val="Annex I Head 1"/>
    <w:basedOn w:val="Standard"/>
    <w:next w:val="Heading1separatationline"/>
    <w:rsid w:val="009D25B8"/>
    <w:pPr>
      <w:numPr>
        <w:numId w:val="28"/>
      </w:numPr>
    </w:pPr>
    <w:rPr>
      <w:b/>
      <w:caps/>
      <w:color w:val="407EC9"/>
      <w:sz w:val="28"/>
    </w:rPr>
  </w:style>
  <w:style w:type="paragraph" w:customStyle="1" w:styleId="AnnexIHead2">
    <w:name w:val="Annex I Head 2"/>
    <w:basedOn w:val="Standard"/>
    <w:next w:val="Heading2separationline"/>
    <w:rsid w:val="009D25B8"/>
    <w:pPr>
      <w:numPr>
        <w:ilvl w:val="1"/>
        <w:numId w:val="28"/>
      </w:numPr>
    </w:pPr>
    <w:rPr>
      <w:b/>
      <w:caps/>
      <w:color w:val="407EC9"/>
      <w:sz w:val="24"/>
    </w:rPr>
  </w:style>
  <w:style w:type="paragraph" w:customStyle="1" w:styleId="AnnexIHead3">
    <w:name w:val="Annex I Head 3"/>
    <w:basedOn w:val="Standard"/>
    <w:next w:val="Textkrper"/>
    <w:rsid w:val="009D25B8"/>
    <w:pPr>
      <w:numPr>
        <w:ilvl w:val="2"/>
        <w:numId w:val="28"/>
      </w:numPr>
    </w:pPr>
    <w:rPr>
      <w:b/>
      <w:smallCaps/>
      <w:color w:val="407EC9"/>
      <w:sz w:val="22"/>
    </w:rPr>
  </w:style>
  <w:style w:type="paragraph" w:customStyle="1" w:styleId="AnnexIHead4">
    <w:name w:val="Annex I Head 4"/>
    <w:basedOn w:val="Standard"/>
    <w:next w:val="Textkrper"/>
    <w:rsid w:val="009D25B8"/>
    <w:pPr>
      <w:numPr>
        <w:ilvl w:val="3"/>
        <w:numId w:val="28"/>
      </w:numPr>
    </w:pPr>
    <w:rPr>
      <w:b/>
      <w:color w:val="407EC9"/>
      <w:sz w:val="22"/>
    </w:rPr>
  </w:style>
  <w:style w:type="paragraph" w:customStyle="1" w:styleId="AnnexJHead1">
    <w:name w:val="Annex J Head 1"/>
    <w:basedOn w:val="Standard"/>
    <w:next w:val="Heading1separatationline"/>
    <w:rsid w:val="009D25B8"/>
    <w:pPr>
      <w:numPr>
        <w:numId w:val="29"/>
      </w:numPr>
    </w:pPr>
    <w:rPr>
      <w:b/>
      <w:caps/>
      <w:color w:val="407EC9"/>
      <w:sz w:val="28"/>
    </w:rPr>
  </w:style>
  <w:style w:type="paragraph" w:customStyle="1" w:styleId="AnnexJHead2">
    <w:name w:val="Annex J Head 2"/>
    <w:basedOn w:val="Standard"/>
    <w:next w:val="Heading2separationline"/>
    <w:rsid w:val="009D25B8"/>
    <w:pPr>
      <w:numPr>
        <w:ilvl w:val="1"/>
        <w:numId w:val="29"/>
      </w:numPr>
    </w:pPr>
    <w:rPr>
      <w:b/>
      <w:caps/>
      <w:color w:val="407EC9"/>
      <w:sz w:val="24"/>
    </w:rPr>
  </w:style>
  <w:style w:type="paragraph" w:customStyle="1" w:styleId="AnnexJHead3">
    <w:name w:val="Annex J Head 3"/>
    <w:basedOn w:val="Standard"/>
    <w:next w:val="Textkrper"/>
    <w:rsid w:val="009D25B8"/>
    <w:pPr>
      <w:numPr>
        <w:ilvl w:val="2"/>
        <w:numId w:val="29"/>
      </w:numPr>
    </w:pPr>
    <w:rPr>
      <w:b/>
      <w:smallCaps/>
      <w:color w:val="407EC9"/>
      <w:sz w:val="22"/>
    </w:rPr>
  </w:style>
  <w:style w:type="paragraph" w:customStyle="1" w:styleId="AnnexJHead4">
    <w:name w:val="Annex J Head 4"/>
    <w:basedOn w:val="Standard"/>
    <w:next w:val="Textkrper"/>
    <w:rsid w:val="009D25B8"/>
    <w:pPr>
      <w:numPr>
        <w:ilvl w:val="3"/>
        <w:numId w:val="29"/>
      </w:numPr>
    </w:pPr>
    <w:rPr>
      <w:b/>
      <w:color w:val="407EC9"/>
      <w:sz w:val="22"/>
    </w:rPr>
  </w:style>
  <w:style w:type="paragraph" w:customStyle="1" w:styleId="AnnexKHead1">
    <w:name w:val="Annex K Head 1"/>
    <w:basedOn w:val="Standard"/>
    <w:next w:val="Heading1separatationline"/>
    <w:rsid w:val="009D25B8"/>
    <w:pPr>
      <w:numPr>
        <w:numId w:val="30"/>
      </w:numPr>
    </w:pPr>
    <w:rPr>
      <w:b/>
      <w:caps/>
      <w:color w:val="407EC9"/>
      <w:sz w:val="28"/>
    </w:rPr>
  </w:style>
  <w:style w:type="paragraph" w:customStyle="1" w:styleId="AnnexKHead2">
    <w:name w:val="Annex K Head 2"/>
    <w:basedOn w:val="Standard"/>
    <w:next w:val="Heading2separationline"/>
    <w:rsid w:val="009D25B8"/>
    <w:pPr>
      <w:numPr>
        <w:ilvl w:val="1"/>
        <w:numId w:val="30"/>
      </w:numPr>
    </w:pPr>
    <w:rPr>
      <w:b/>
      <w:caps/>
      <w:color w:val="407EC9"/>
      <w:sz w:val="24"/>
    </w:rPr>
  </w:style>
  <w:style w:type="paragraph" w:customStyle="1" w:styleId="AnnexKHead3">
    <w:name w:val="Annex K Head 3"/>
    <w:basedOn w:val="Standard"/>
    <w:next w:val="Textkrper"/>
    <w:rsid w:val="009D25B8"/>
    <w:pPr>
      <w:numPr>
        <w:ilvl w:val="2"/>
        <w:numId w:val="30"/>
      </w:numPr>
    </w:pPr>
    <w:rPr>
      <w:b/>
      <w:smallCaps/>
      <w:color w:val="407EC9"/>
      <w:sz w:val="22"/>
    </w:rPr>
  </w:style>
  <w:style w:type="paragraph" w:customStyle="1" w:styleId="AnnexKHead4">
    <w:name w:val="Annex K Head 4"/>
    <w:basedOn w:val="Standard"/>
    <w:next w:val="Textkrper"/>
    <w:rsid w:val="009D25B8"/>
    <w:pPr>
      <w:numPr>
        <w:ilvl w:val="3"/>
        <w:numId w:val="30"/>
      </w:numPr>
    </w:pPr>
    <w:rPr>
      <w:b/>
      <w:color w:val="407EC9"/>
      <w:sz w:val="22"/>
    </w:rPr>
  </w:style>
  <w:style w:type="paragraph" w:customStyle="1" w:styleId="AnnexLHead1">
    <w:name w:val="Annex L Head 1"/>
    <w:basedOn w:val="Standard"/>
    <w:next w:val="Heading1separatationline"/>
    <w:rsid w:val="009D25B8"/>
    <w:pPr>
      <w:numPr>
        <w:numId w:val="31"/>
      </w:numPr>
    </w:pPr>
    <w:rPr>
      <w:b/>
      <w:caps/>
      <w:color w:val="407EC9"/>
      <w:sz w:val="28"/>
    </w:rPr>
  </w:style>
  <w:style w:type="paragraph" w:customStyle="1" w:styleId="AnnexLHead2">
    <w:name w:val="Annex L Head 2"/>
    <w:basedOn w:val="Standard"/>
    <w:next w:val="Textkrper"/>
    <w:rsid w:val="009D25B8"/>
    <w:pPr>
      <w:numPr>
        <w:ilvl w:val="1"/>
        <w:numId w:val="31"/>
      </w:numPr>
    </w:pPr>
    <w:rPr>
      <w:b/>
      <w:caps/>
      <w:color w:val="407EC9"/>
      <w:sz w:val="24"/>
    </w:rPr>
  </w:style>
  <w:style w:type="paragraph" w:customStyle="1" w:styleId="AnnexLHead3">
    <w:name w:val="Annex L Head 3"/>
    <w:basedOn w:val="Standard"/>
    <w:next w:val="Textkrper"/>
    <w:rsid w:val="009D25B8"/>
    <w:pPr>
      <w:numPr>
        <w:ilvl w:val="2"/>
        <w:numId w:val="31"/>
      </w:numPr>
    </w:pPr>
    <w:rPr>
      <w:b/>
      <w:smallCaps/>
      <w:color w:val="407EC9"/>
      <w:sz w:val="22"/>
    </w:rPr>
  </w:style>
  <w:style w:type="paragraph" w:customStyle="1" w:styleId="AnnexLHead4">
    <w:name w:val="Annex L Head 4"/>
    <w:basedOn w:val="Standard"/>
    <w:next w:val="Textkrper"/>
    <w:rsid w:val="009D25B8"/>
    <w:pPr>
      <w:numPr>
        <w:ilvl w:val="3"/>
        <w:numId w:val="31"/>
      </w:numPr>
    </w:pPr>
    <w:rPr>
      <w:b/>
      <w:color w:val="407EC9"/>
      <w:sz w:val="22"/>
    </w:rPr>
  </w:style>
  <w:style w:type="paragraph" w:customStyle="1" w:styleId="AnnexMHead1">
    <w:name w:val="Annex M Head 1"/>
    <w:basedOn w:val="Standard"/>
    <w:next w:val="Heading1separatationline"/>
    <w:rsid w:val="009D25B8"/>
    <w:pPr>
      <w:numPr>
        <w:numId w:val="32"/>
      </w:numPr>
    </w:pPr>
    <w:rPr>
      <w:b/>
      <w:caps/>
      <w:color w:val="407EC9"/>
      <w:sz w:val="28"/>
    </w:rPr>
  </w:style>
  <w:style w:type="paragraph" w:customStyle="1" w:styleId="AnnexMHead2">
    <w:name w:val="Annex M Head 2"/>
    <w:basedOn w:val="Standard"/>
    <w:next w:val="Heading2separationline"/>
    <w:rsid w:val="009D25B8"/>
    <w:pPr>
      <w:numPr>
        <w:ilvl w:val="1"/>
        <w:numId w:val="32"/>
      </w:numPr>
    </w:pPr>
    <w:rPr>
      <w:b/>
      <w:caps/>
      <w:color w:val="407EC9"/>
      <w:sz w:val="24"/>
    </w:rPr>
  </w:style>
  <w:style w:type="paragraph" w:customStyle="1" w:styleId="AnnexMHead3">
    <w:name w:val="Annex M Head 3"/>
    <w:basedOn w:val="Standard"/>
    <w:next w:val="Textkrper"/>
    <w:rsid w:val="009D25B8"/>
    <w:pPr>
      <w:numPr>
        <w:ilvl w:val="2"/>
        <w:numId w:val="32"/>
      </w:numPr>
    </w:pPr>
    <w:rPr>
      <w:b/>
      <w:smallCaps/>
      <w:color w:val="407EC9"/>
      <w:sz w:val="22"/>
    </w:rPr>
  </w:style>
  <w:style w:type="paragraph" w:customStyle="1" w:styleId="AnnexMHead4">
    <w:name w:val="Annex M Head 4"/>
    <w:basedOn w:val="Standard"/>
    <w:next w:val="Textkrper"/>
    <w:rsid w:val="009D25B8"/>
    <w:pPr>
      <w:numPr>
        <w:ilvl w:val="3"/>
        <w:numId w:val="32"/>
      </w:numPr>
    </w:pPr>
    <w:rPr>
      <w:b/>
      <w:color w:val="407EC9"/>
      <w:sz w:val="22"/>
    </w:rPr>
  </w:style>
  <w:style w:type="paragraph" w:styleId="Titel">
    <w:name w:val="Title"/>
    <w:basedOn w:val="Standard"/>
    <w:link w:val="TitelZchn"/>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elZchn">
    <w:name w:val="Titel Zchn"/>
    <w:basedOn w:val="Absatz-Standardschriftart"/>
    <w:link w:val="Titel"/>
    <w:rsid w:val="00693B1F"/>
    <w:rPr>
      <w:rFonts w:ascii="Arial" w:eastAsia="Times New Roman" w:hAnsi="Arial" w:cs="Arial"/>
      <w:b/>
      <w:bCs/>
      <w:kern w:val="28"/>
      <w:sz w:val="32"/>
      <w:szCs w:val="32"/>
      <w:lang w:val="en-GB" w:eastAsia="en-GB"/>
    </w:rPr>
  </w:style>
  <w:style w:type="paragraph" w:styleId="berarbeitung">
    <w:name w:val="Revision"/>
    <w:hidden/>
    <w:uiPriority w:val="99"/>
    <w:semiHidden/>
    <w:rsid w:val="00B250D6"/>
    <w:pPr>
      <w:spacing w:after="0" w:line="240" w:lineRule="auto"/>
    </w:pPr>
    <w:rPr>
      <w:sz w:val="18"/>
      <w:lang w:val="en-GB"/>
    </w:rPr>
  </w:style>
  <w:style w:type="paragraph" w:customStyle="1" w:styleId="AppendixHeading1">
    <w:name w:val="Appendix Heading 1"/>
    <w:basedOn w:val="Standard"/>
    <w:next w:val="Textkrper"/>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Standard"/>
    <w:next w:val="Textkrper"/>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Standard"/>
    <w:next w:val="Standard"/>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Standard"/>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berschrift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character" w:customStyle="1" w:styleId="NichtaufgelsteErwhnung1">
    <w:name w:val="Nicht aufgelöste Erwähnung1"/>
    <w:basedOn w:val="Absatz-Standardschriftart"/>
    <w:uiPriority w:val="99"/>
    <w:semiHidden/>
    <w:unhideWhenUsed/>
    <w:rsid w:val="006C2E2E"/>
    <w:rPr>
      <w:color w:val="605E5C"/>
      <w:shd w:val="clear" w:color="auto" w:fill="E1DFDD"/>
    </w:rPr>
  </w:style>
  <w:style w:type="paragraph" w:customStyle="1" w:styleId="AnnexPoint1">
    <w:name w:val="Annex Point 1"/>
    <w:basedOn w:val="berschrift2"/>
    <w:link w:val="AnnexPoint1Zchn"/>
    <w:qFormat/>
    <w:rsid w:val="00300A89"/>
  </w:style>
  <w:style w:type="character" w:customStyle="1" w:styleId="AnnexPoint1Zchn">
    <w:name w:val="Annex Point 1 Zchn"/>
    <w:basedOn w:val="berschrift2Zchn"/>
    <w:link w:val="AnnexPoint1"/>
    <w:rsid w:val="00300A89"/>
    <w:rPr>
      <w:rFonts w:asciiTheme="majorHAnsi" w:eastAsiaTheme="majorEastAsia" w:hAnsiTheme="majorHAnsi" w:cstheme="majorBidi"/>
      <w:b/>
      <w:bCs/>
      <w:caps/>
      <w:color w:val="407EC9"/>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746031">
      <w:bodyDiv w:val="1"/>
      <w:marLeft w:val="0"/>
      <w:marRight w:val="0"/>
      <w:marTop w:val="0"/>
      <w:marBottom w:val="0"/>
      <w:divBdr>
        <w:top w:val="none" w:sz="0" w:space="0" w:color="auto"/>
        <w:left w:val="none" w:sz="0" w:space="0" w:color="auto"/>
        <w:bottom w:val="none" w:sz="0" w:space="0" w:color="auto"/>
        <w:right w:val="none" w:sz="0" w:space="0" w:color="auto"/>
      </w:divBdr>
    </w:div>
    <w:div w:id="353507151">
      <w:bodyDiv w:val="1"/>
      <w:marLeft w:val="0"/>
      <w:marRight w:val="0"/>
      <w:marTop w:val="0"/>
      <w:marBottom w:val="0"/>
      <w:divBdr>
        <w:top w:val="none" w:sz="0" w:space="0" w:color="auto"/>
        <w:left w:val="none" w:sz="0" w:space="0" w:color="auto"/>
        <w:bottom w:val="none" w:sz="0" w:space="0" w:color="auto"/>
        <w:right w:val="none" w:sz="0" w:space="0" w:color="auto"/>
      </w:divBdr>
    </w:div>
    <w:div w:id="679241592">
      <w:bodyDiv w:val="1"/>
      <w:marLeft w:val="0"/>
      <w:marRight w:val="0"/>
      <w:marTop w:val="0"/>
      <w:marBottom w:val="0"/>
      <w:divBdr>
        <w:top w:val="none" w:sz="0" w:space="0" w:color="auto"/>
        <w:left w:val="none" w:sz="0" w:space="0" w:color="auto"/>
        <w:bottom w:val="none" w:sz="0" w:space="0" w:color="auto"/>
        <w:right w:val="none" w:sz="0" w:space="0" w:color="auto"/>
      </w:divBdr>
    </w:div>
    <w:div w:id="729156808">
      <w:bodyDiv w:val="1"/>
      <w:marLeft w:val="0"/>
      <w:marRight w:val="0"/>
      <w:marTop w:val="0"/>
      <w:marBottom w:val="0"/>
      <w:divBdr>
        <w:top w:val="none" w:sz="0" w:space="0" w:color="auto"/>
        <w:left w:val="none" w:sz="0" w:space="0" w:color="auto"/>
        <w:bottom w:val="none" w:sz="0" w:space="0" w:color="auto"/>
        <w:right w:val="none" w:sz="0" w:space="0" w:color="auto"/>
      </w:divBdr>
    </w:div>
    <w:div w:id="1025597128">
      <w:bodyDiv w:val="1"/>
      <w:marLeft w:val="0"/>
      <w:marRight w:val="0"/>
      <w:marTop w:val="0"/>
      <w:marBottom w:val="0"/>
      <w:divBdr>
        <w:top w:val="none" w:sz="0" w:space="0" w:color="auto"/>
        <w:left w:val="none" w:sz="0" w:space="0" w:color="auto"/>
        <w:bottom w:val="none" w:sz="0" w:space="0" w:color="auto"/>
        <w:right w:val="none" w:sz="0" w:space="0" w:color="auto"/>
      </w:divBdr>
    </w:div>
    <w:div w:id="2072580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http://www.maritimeconnectivity.net" TargetMode="Externa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0.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footer" Target="footer6.xml"/><Relationship Id="rId35" Type="http://schemas.microsoft.com/office/2011/relationships/people" Target="people.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2" Type="http://schemas.openxmlformats.org/officeDocument/2006/relationships/hyperlink" Target="https://www.cryptomathic.com/products/authentication-signing/digital-signatures-faqs/what-is-non-repudiation" TargetMode="External"/><Relationship Id="rId1" Type="http://schemas.openxmlformats.org/officeDocument/2006/relationships/hyperlink" Target="https://www.techrepublic.com/blog/it-security/the-cia-triad/" TargetMode="External"/></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82E28F-F998-4B94-A080-E18592D624C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14BB408-97DF-4D76-BE20-314FD9030615}">
  <ds:schemaRefs>
    <ds:schemaRef ds:uri="http://schemas.microsoft.com/sharepoint/v3/contenttype/forms"/>
  </ds:schemaRefs>
</ds:datastoreItem>
</file>

<file path=customXml/itemProps3.xml><?xml version="1.0" encoding="utf-8"?>
<ds:datastoreItem xmlns:ds="http://schemas.openxmlformats.org/officeDocument/2006/customXml" ds:itemID="{2E800964-BFD8-49A4-ADA6-1320C584E5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9DE829-FA15-4663-A5BA-E373875F1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3573</Words>
  <Characters>22516</Characters>
  <Application>Microsoft Office Word</Application>
  <DocSecurity>0</DocSecurity>
  <Lines>187</Lines>
  <Paragraphs>52</Paragraphs>
  <ScaleCrop>false</ScaleCrop>
  <HeadingPairs>
    <vt:vector size="2" baseType="variant">
      <vt:variant>
        <vt:lpstr>Titel</vt:lpstr>
      </vt:variant>
      <vt:variant>
        <vt:i4>1</vt:i4>
      </vt:variant>
    </vt:vector>
  </HeadingPairs>
  <TitlesOfParts>
    <vt:vector size="1" baseType="lpstr">
      <vt:lpstr>IALA Guideline 1115</vt:lpstr>
    </vt:vector>
  </TitlesOfParts>
  <Manager>IALA</Manager>
  <Company>IALA</Company>
  <LinksUpToDate>false</LinksUpToDate>
  <CharactersWithSpaces>26037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Dennis Jankowski</cp:lastModifiedBy>
  <cp:revision>2</cp:revision>
  <cp:lastPrinted>2016-11-29T10:20:00Z</cp:lastPrinted>
  <dcterms:created xsi:type="dcterms:W3CDTF">2021-03-08T11:52:00Z</dcterms:created>
  <dcterms:modified xsi:type="dcterms:W3CDTF">2021-03-08T11:52:00Z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